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B1922" w14:textId="77777777" w:rsidR="008D3155" w:rsidRDefault="008156F8">
      <w:pPr>
        <w:spacing w:after="904" w:line="259" w:lineRule="auto"/>
        <w:ind w:left="-1438" w:firstLine="0"/>
        <w:jc w:val="left"/>
      </w:pPr>
      <w:r>
        <w:rPr>
          <w:rFonts w:ascii="Calibri" w:eastAsia="Calibri" w:hAnsi="Calibri" w:cs="Calibri"/>
          <w:noProof/>
          <w:sz w:val="22"/>
        </w:rPr>
        <mc:AlternateContent>
          <mc:Choice Requires="wpg">
            <w:drawing>
              <wp:inline distT="0" distB="0" distL="0" distR="0" wp14:anchorId="6CB23853" wp14:editId="0C27C0CA">
                <wp:extent cx="2948305" cy="957567"/>
                <wp:effectExtent l="0" t="0" r="0" b="0"/>
                <wp:docPr id="13423" name="Group 13423"/>
                <wp:cNvGraphicFramePr/>
                <a:graphic xmlns:a="http://schemas.openxmlformats.org/drawingml/2006/main">
                  <a:graphicData uri="http://schemas.microsoft.com/office/word/2010/wordprocessingGroup">
                    <wpg:wgp>
                      <wpg:cNvGrpSpPr/>
                      <wpg:grpSpPr>
                        <a:xfrm>
                          <a:off x="0" y="0"/>
                          <a:ext cx="2948305" cy="957567"/>
                          <a:chOff x="0" y="0"/>
                          <a:chExt cx="2948305" cy="957567"/>
                        </a:xfrm>
                      </wpg:grpSpPr>
                      <wps:wsp>
                        <wps:cNvPr id="7" name="Rectangle 7"/>
                        <wps:cNvSpPr/>
                        <wps:spPr>
                          <a:xfrm>
                            <a:off x="466598" y="354822"/>
                            <a:ext cx="50673" cy="184382"/>
                          </a:xfrm>
                          <a:prstGeom prst="rect">
                            <a:avLst/>
                          </a:prstGeom>
                          <a:ln>
                            <a:noFill/>
                          </a:ln>
                        </wps:spPr>
                        <wps:txbx>
                          <w:txbxContent>
                            <w:p w14:paraId="011F041D" w14:textId="77777777" w:rsidR="008D3155" w:rsidRDefault="008156F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37" name="Picture 137"/>
                          <pic:cNvPicPr/>
                        </pic:nvPicPr>
                        <pic:blipFill>
                          <a:blip r:embed="rId7"/>
                          <a:stretch>
                            <a:fillRect/>
                          </a:stretch>
                        </pic:blipFill>
                        <pic:spPr>
                          <a:xfrm>
                            <a:off x="0" y="0"/>
                            <a:ext cx="2948305" cy="957567"/>
                          </a:xfrm>
                          <a:prstGeom prst="rect">
                            <a:avLst/>
                          </a:prstGeom>
                        </pic:spPr>
                      </pic:pic>
                    </wpg:wgp>
                  </a:graphicData>
                </a:graphic>
              </wp:inline>
            </w:drawing>
          </mc:Choice>
          <mc:Fallback>
            <w:pict>
              <v:group w14:anchorId="6CB23853" id="Group 13423" o:spid="_x0000_s1026" style="width:232.15pt;height:75.4pt;mso-position-horizontal-relative:char;mso-position-vertical-relative:line" coordsize="29483,95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">
                <v:rect id="Rectangle 7" o:spid="_x0000_s1027" style="position:absolute;left:4665;top:354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11F041D" w14:textId="77777777" w:rsidR="008D3155" w:rsidRDefault="008156F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 o:spid="_x0000_s1028" type="#_x0000_t75" style="position:absolute;width:29483;height: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">
                  <v:imagedata r:id="rId8" o:title=""/>
                </v:shape>
                <w10:anchorlock/>
              </v:group>
            </w:pict>
          </mc:Fallback>
        </mc:AlternateContent>
      </w:r>
    </w:p>
    <w:p w14:paraId="64CFE28C" w14:textId="77777777" w:rsidR="008D3155" w:rsidRDefault="008156F8">
      <w:pPr>
        <w:tabs>
          <w:tab w:val="center" w:pos="4299"/>
          <w:tab w:val="center" w:pos="5137"/>
        </w:tabs>
        <w:spacing w:after="449"/>
        <w:ind w:left="0" w:firstLine="0"/>
        <w:jc w:val="left"/>
      </w:pPr>
      <w:r>
        <w:t xml:space="preserve">K Ä S K </w:t>
      </w:r>
      <w:proofErr w:type="spellStart"/>
      <w:r>
        <w:t>K</w:t>
      </w:r>
      <w:proofErr w:type="spellEnd"/>
      <w:r>
        <w:t xml:space="preserve"> I R I </w:t>
      </w:r>
      <w:r>
        <w:tab/>
        <w:t xml:space="preserve"> </w:t>
      </w:r>
      <w:r>
        <w:tab/>
        <w:t xml:space="preserve"> </w:t>
      </w:r>
    </w:p>
    <w:p w14:paraId="163313B7" w14:textId="7A1D0FBE" w:rsidR="008D3155" w:rsidRDefault="008156F8">
      <w:pPr>
        <w:tabs>
          <w:tab w:val="center" w:pos="4299"/>
          <w:tab w:val="center" w:pos="6363"/>
        </w:tabs>
        <w:ind w:left="0" w:firstLine="0"/>
        <w:jc w:val="left"/>
      </w:pPr>
      <w:r>
        <w:t xml:space="preserve">Tallinn </w:t>
      </w:r>
      <w:r>
        <w:tab/>
        <w:t xml:space="preserve"> </w:t>
      </w:r>
      <w:r>
        <w:tab/>
      </w:r>
      <w:r w:rsidR="007E5A95">
        <w:t>04</w:t>
      </w:r>
      <w:r>
        <w:t>.0</w:t>
      </w:r>
      <w:r w:rsidR="007E5A95">
        <w:t>9</w:t>
      </w:r>
      <w:r>
        <w:t>.2023 nr 1-2/23/361</w:t>
      </w:r>
    </w:p>
    <w:p w14:paraId="40881AD0" w14:textId="05DD2F5D" w:rsidR="008D3155" w:rsidRDefault="008D3155">
      <w:pPr>
        <w:spacing w:after="0" w:line="259" w:lineRule="auto"/>
        <w:ind w:left="34" w:firstLine="0"/>
        <w:jc w:val="left"/>
      </w:pPr>
    </w:p>
    <w:p w14:paraId="40797468" w14:textId="116EAA80" w:rsidR="008D3155" w:rsidRDefault="008D3155">
      <w:pPr>
        <w:spacing w:after="0" w:line="259" w:lineRule="auto"/>
        <w:ind w:left="34" w:firstLine="0"/>
        <w:jc w:val="left"/>
      </w:pPr>
    </w:p>
    <w:p w14:paraId="0E738144" w14:textId="5D8FAE50" w:rsidR="008D3155" w:rsidRDefault="008156F8">
      <w:pPr>
        <w:ind w:left="47" w:right="3971" w:firstLine="0"/>
      </w:pPr>
      <w:r>
        <w:t>Toetuse andmise tingimuste kehtestamine ning 2023– 2029 tegevuskava ja eelarve kinnitamine ringmajanduse alase teavituste ja koolituste läbiviimiseks ning lahenduste rakendamiseks</w:t>
      </w:r>
    </w:p>
    <w:p w14:paraId="0032CC1F" w14:textId="77777777" w:rsidR="008D3155" w:rsidRDefault="008156F8">
      <w:pPr>
        <w:spacing w:after="0" w:line="259" w:lineRule="auto"/>
        <w:ind w:left="34" w:firstLine="0"/>
        <w:jc w:val="left"/>
      </w:pPr>
      <w:r>
        <w:t xml:space="preserve"> </w:t>
      </w:r>
    </w:p>
    <w:p w14:paraId="37CD8081" w14:textId="77777777" w:rsidR="008D3155" w:rsidRDefault="008156F8">
      <w:pPr>
        <w:spacing w:after="5" w:line="259" w:lineRule="auto"/>
        <w:ind w:left="34" w:firstLine="0"/>
        <w:jc w:val="left"/>
      </w:pPr>
      <w:r>
        <w:t xml:space="preserve"> </w:t>
      </w:r>
    </w:p>
    <w:p w14:paraId="61C79407" w14:textId="6C1F2DA5" w:rsidR="008D3155" w:rsidRDefault="008156F8">
      <w:pPr>
        <w:spacing w:after="1" w:line="242" w:lineRule="auto"/>
        <w:ind w:left="29" w:right="-12" w:hanging="10"/>
        <w:jc w:val="left"/>
      </w:pPr>
      <w:r>
        <w:t xml:space="preserve">Käskkiri </w:t>
      </w:r>
      <w:r>
        <w:tab/>
        <w:t xml:space="preserve">kehtestatakse </w:t>
      </w:r>
      <w:r>
        <w:tab/>
        <w:t xml:space="preserve">perioodi </w:t>
      </w:r>
      <w:r>
        <w:tab/>
        <w:t xml:space="preserve">2021–2027 </w:t>
      </w:r>
      <w:r>
        <w:tab/>
        <w:t xml:space="preserve">Euroopa </w:t>
      </w:r>
      <w:r>
        <w:tab/>
        <w:t xml:space="preserve">Liidu </w:t>
      </w:r>
      <w:r>
        <w:tab/>
        <w:t>ühtekuuluvus- ja siseturvalisuspoliitika fondide rakendamise seaduse § 10 lõigete 2 ja 4 alusel ja kooskõlas sama seaduse § 4 lõike 3 alusel kinnitatud meetmete nimekirjaga.</w:t>
      </w:r>
    </w:p>
    <w:p w14:paraId="4086BD7D" w14:textId="77777777" w:rsidR="008D3155" w:rsidRDefault="008156F8">
      <w:pPr>
        <w:spacing w:after="0" w:line="259" w:lineRule="auto"/>
        <w:ind w:left="34" w:firstLine="0"/>
        <w:jc w:val="left"/>
      </w:pPr>
      <w:r>
        <w:t xml:space="preserve"> </w:t>
      </w:r>
    </w:p>
    <w:p w14:paraId="0C20424C" w14:textId="0326F314" w:rsidR="008D3155" w:rsidRDefault="008156F8">
      <w:pPr>
        <w:numPr>
          <w:ilvl w:val="0"/>
          <w:numId w:val="1"/>
        </w:numPr>
        <w:ind w:left="613" w:hanging="566"/>
      </w:pPr>
      <w:r>
        <w:t>Kehtestan toetuse andmise tingimused ühtekuuluvuspoliitika fondide rakenduskava 2021– 2027 poliitikaeesmärgi „Rohelisem Eesti“ erieesmärgi „Ring- ja ressursitõhusale majandusele ülemineku edendamine“ ringmajanduse alase teavituste ja koolituste läbiviimiseks ning lahenduste rakendamiseks (lisa 1).</w:t>
      </w:r>
    </w:p>
    <w:p w14:paraId="4C9C27F0" w14:textId="77777777" w:rsidR="008D3155" w:rsidRDefault="008156F8">
      <w:pPr>
        <w:spacing w:after="0" w:line="259" w:lineRule="auto"/>
        <w:ind w:left="34" w:firstLine="0"/>
        <w:jc w:val="left"/>
      </w:pPr>
      <w:r>
        <w:t xml:space="preserve"> </w:t>
      </w:r>
    </w:p>
    <w:p w14:paraId="5E65336D" w14:textId="6E1DFAC4" w:rsidR="00874A81" w:rsidRDefault="008156F8" w:rsidP="00874A81">
      <w:pPr>
        <w:numPr>
          <w:ilvl w:val="0"/>
          <w:numId w:val="1"/>
        </w:numPr>
        <w:ind w:left="613" w:hanging="566"/>
      </w:pPr>
      <w:r>
        <w:t>Kinnitan toetuse ringmajanduse alase teavituste ja koolituste läbiviimiseks ning lahenduste rakendamiseks 2023–2029 tegevuskava ja eelarve (lisa 2).</w:t>
      </w:r>
    </w:p>
    <w:p w14:paraId="2E4FF15B" w14:textId="77777777" w:rsidR="00874A81" w:rsidRDefault="00874A81" w:rsidP="00421904">
      <w:pPr>
        <w:ind w:left="613" w:firstLine="0"/>
      </w:pPr>
    </w:p>
    <w:p w14:paraId="4DA04EE0" w14:textId="342E5F49" w:rsidR="008D3155" w:rsidDel="00074C6B" w:rsidRDefault="00074C6B" w:rsidP="00421904">
      <w:pPr>
        <w:ind w:left="0" w:firstLine="0"/>
        <w:rPr>
          <w:del w:id="0" w:author="Eerika Purgel" w:date="2025-10-20T14:03:00Z" w16du:dateUtc="2025-10-20T11:03:00Z"/>
        </w:rPr>
      </w:pPr>
      <w:bookmarkStart w:id="1" w:name="_Hlk211861443"/>
      <w:del w:id="2" w:author="Jaanika Vilde" w:date="2025-10-23T13:19:00Z" w16du:dateUtc="2025-10-23T10:19:00Z">
        <w:r w:rsidDel="00874A81">
          <w:delText xml:space="preserve">3. </w:delText>
        </w:r>
      </w:del>
      <w:ins w:id="3" w:author="Jaanika Vilde" w:date="2025-10-23T13:18:00Z" w16du:dateUtc="2025-10-23T10:18:00Z">
        <w:r w:rsidR="00874A81">
          <w:t>Määran toetatava tegevuse elluviijaks</w:t>
        </w:r>
      </w:ins>
      <w:ins w:id="4" w:author="Eerika Purgel" w:date="2025-10-29T14:45:00Z" w16du:dateUtc="2025-10-29T12:45:00Z">
        <w:r w:rsidR="001B4A33">
          <w:t xml:space="preserve"> </w:t>
        </w:r>
      </w:ins>
      <w:del w:id="5" w:author="Jaanika Vilde" w:date="2025-10-23T13:18:00Z" w16du:dateUtc="2025-10-23T10:18:00Z">
        <w:r w:rsidR="008156F8" w:rsidDel="00874A81">
          <w:delText>K</w:delText>
        </w:r>
      </w:del>
      <w:del w:id="6" w:author="Jaanika Vilde" w:date="2025-10-23T13:23:00Z" w16du:dateUtc="2025-10-23T10:23:00Z">
        <w:r w:rsidR="008156F8" w:rsidDel="00874A81">
          <w:delText xml:space="preserve">liimaministeeriumi </w:delText>
        </w:r>
        <w:r w:rsidR="0058794F" w:rsidDel="00874A81">
          <w:delText>ringmajanduse osakon</w:delText>
        </w:r>
      </w:del>
      <w:del w:id="7" w:author="Eerika Purgel" w:date="2025-10-29T14:45:00Z" w16du:dateUtc="2025-10-29T12:45:00Z">
        <w:r w:rsidR="0058794F" w:rsidDel="001B4A33">
          <w:delText>d</w:delText>
        </w:r>
      </w:del>
      <w:del w:id="8" w:author="Jaanika Vilde" w:date="2025-10-23T13:19:00Z" w16du:dateUtc="2025-10-23T10:19:00Z">
        <w:r w:rsidR="0058794F" w:rsidDel="00874A81">
          <w:delText xml:space="preserve"> </w:delText>
        </w:r>
      </w:del>
      <w:del w:id="9" w:author="Eerika Purgel" w:date="2025-10-29T14:45:00Z" w16du:dateUtc="2025-10-29T12:45:00Z">
        <w:r w:rsidR="008156F8" w:rsidDel="001B4A33">
          <w:delText>täidab toetatavate tegevuste elluviija ülesandeid.</w:delText>
        </w:r>
      </w:del>
      <w:ins w:id="10" w:author="Eerika Purgel" w:date="2025-10-29T14:45:00Z" w16du:dateUtc="2025-10-29T12:45:00Z">
        <w:r w:rsidR="001B4A33">
          <w:t xml:space="preserve"> </w:t>
        </w:r>
      </w:ins>
      <w:ins w:id="11" w:author="Jaanika Vilde" w:date="2025-10-27T12:18:00Z" w16du:dateUtc="2025-10-27T10:18:00Z">
        <w:r w:rsidR="00DB4597">
          <w:t>s</w:t>
        </w:r>
      </w:ins>
      <w:ins w:id="12" w:author="Jaanika Vilde" w:date="2025-10-23T13:15:00Z" w16du:dateUtc="2025-10-23T10:15:00Z">
        <w:r w:rsidR="00874A81">
          <w:t xml:space="preserve">ihtasutuse </w:t>
        </w:r>
      </w:ins>
      <w:ins w:id="13" w:author="Eerika Purgel" w:date="2025-09-21T16:53:00Z" w16du:dateUtc="2025-09-21T13:53:00Z">
        <w:r w:rsidR="006C4903">
          <w:t>Keskkonnainvesteeringute Keskus</w:t>
        </w:r>
      </w:ins>
      <w:bookmarkStart w:id="14" w:name="_Hlk211862215"/>
      <w:ins w:id="15" w:author="Eerika Purgel" w:date="2025-10-29T14:44:00Z" w16du:dateUtc="2025-10-29T12:44:00Z">
        <w:r w:rsidR="001B4A33" w:rsidRPr="001C4845">
          <w:rPr>
            <w:color w:val="242318"/>
            <w:szCs w:val="24"/>
            <w:shd w:val="clear" w:color="auto" w:fill="FFFFFF"/>
          </w:rPr>
          <w:t xml:space="preserve"> </w:t>
        </w:r>
      </w:ins>
      <w:ins w:id="16" w:author="Eerika Purgel" w:date="2025-10-20T14:16:00Z" w16du:dateUtc="2025-10-20T11:16:00Z">
        <w:r w:rsidR="001C4845" w:rsidRPr="001C4845">
          <w:rPr>
            <w:color w:val="242318"/>
            <w:szCs w:val="24"/>
            <w:shd w:val="clear" w:color="auto" w:fill="FFFFFF"/>
          </w:rPr>
          <w:t>arengu- ja koostöö</w:t>
        </w:r>
      </w:ins>
      <w:ins w:id="17" w:author="Jaanika Vilde" w:date="2025-10-23T13:16:00Z" w16du:dateUtc="2025-10-23T10:16:00Z">
        <w:r w:rsidR="00874A81">
          <w:rPr>
            <w:color w:val="242318"/>
            <w:szCs w:val="24"/>
            <w:shd w:val="clear" w:color="auto" w:fill="FFFFFF"/>
          </w:rPr>
          <w:t>ko</w:t>
        </w:r>
      </w:ins>
      <w:ins w:id="18" w:author="Jaanika Vilde" w:date="2025-10-23T13:20:00Z" w16du:dateUtc="2025-10-23T10:20:00Z">
        <w:r w:rsidR="00874A81">
          <w:rPr>
            <w:color w:val="242318"/>
            <w:szCs w:val="24"/>
            <w:shd w:val="clear" w:color="auto" w:fill="FFFFFF"/>
          </w:rPr>
          <w:t>j</w:t>
        </w:r>
      </w:ins>
      <w:ins w:id="19" w:author="Jaanika Vilde" w:date="2025-10-23T13:16:00Z" w16du:dateUtc="2025-10-23T10:16:00Z">
        <w:r w:rsidR="00874A81">
          <w:rPr>
            <w:color w:val="242318"/>
            <w:szCs w:val="24"/>
            <w:shd w:val="clear" w:color="auto" w:fill="FFFFFF"/>
          </w:rPr>
          <w:t>a</w:t>
        </w:r>
      </w:ins>
      <w:bookmarkEnd w:id="14"/>
      <w:ins w:id="20" w:author="Eerika Purgel" w:date="2025-10-20T14:03:00Z" w16du:dateUtc="2025-10-20T11:03:00Z">
        <w:r w:rsidRPr="001C4845">
          <w:rPr>
            <w:szCs w:val="24"/>
          </w:rPr>
          <w:t>.</w:t>
        </w:r>
      </w:ins>
      <w:ins w:id="21" w:author="Eerika Purgel" w:date="2025-10-20T13:13:00Z" w16du:dateUtc="2025-10-20T10:13:00Z">
        <w:r w:rsidR="00986E73" w:rsidRPr="001C4845">
          <w:rPr>
            <w:szCs w:val="24"/>
          </w:rPr>
          <w:t xml:space="preserve"> </w:t>
        </w:r>
      </w:ins>
    </w:p>
    <w:bookmarkEnd w:id="1"/>
    <w:p w14:paraId="19FEB335" w14:textId="75B1F826" w:rsidR="008D3155" w:rsidRDefault="008156F8" w:rsidP="00421904">
      <w:pPr>
        <w:numPr>
          <w:ilvl w:val="0"/>
          <w:numId w:val="1"/>
        </w:numPr>
        <w:ind w:left="613" w:hanging="566"/>
      </w:pPr>
      <w:del w:id="22" w:author="Eerika Purgel" w:date="2025-10-20T14:03:00Z" w16du:dateUtc="2025-10-20T11:03:00Z">
        <w:r w:rsidDel="00074C6B">
          <w:delText xml:space="preserve"> </w:delText>
        </w:r>
      </w:del>
    </w:p>
    <w:p w14:paraId="358F446F" w14:textId="77777777" w:rsidR="00874A81" w:rsidRDefault="00874A81" w:rsidP="00874A81">
      <w:pPr>
        <w:ind w:left="47" w:firstLine="0"/>
        <w:rPr>
          <w:ins w:id="23" w:author="Jaanika Vilde" w:date="2025-10-23T13:20:00Z" w16du:dateUtc="2025-10-23T10:20:00Z"/>
        </w:rPr>
      </w:pPr>
    </w:p>
    <w:p w14:paraId="5B2DA4D6" w14:textId="6AED18D8" w:rsidR="008D3155" w:rsidRDefault="008156F8" w:rsidP="00421904">
      <w:pPr>
        <w:numPr>
          <w:ilvl w:val="0"/>
          <w:numId w:val="1"/>
        </w:numPr>
        <w:ind w:left="613" w:hanging="566"/>
      </w:pPr>
      <w:r>
        <w:t>Käskkiri jõustub perioodi 2021–2027 Euroopa Liidu ühtekuuluvus- ja siseturvalisuspoliitika fondide eeltingimuse täitumisel (riigi jäätmekava 2022–2028 kehtestamisel).</w:t>
      </w:r>
    </w:p>
    <w:p w14:paraId="01198282" w14:textId="77777777" w:rsidR="008D3155" w:rsidRDefault="008156F8">
      <w:pPr>
        <w:spacing w:after="0" w:line="259" w:lineRule="auto"/>
        <w:ind w:left="34" w:firstLine="0"/>
        <w:jc w:val="left"/>
      </w:pPr>
      <w:r>
        <w:t xml:space="preserve"> </w:t>
      </w:r>
    </w:p>
    <w:p w14:paraId="4AB063C2" w14:textId="77777777" w:rsidR="008D3155" w:rsidRDefault="008156F8">
      <w:pPr>
        <w:ind w:left="47" w:firstLine="0"/>
      </w:pPr>
      <w:r>
        <w:t xml:space="preserve">Käskkirja saab vaidlustada 30 päeva jooksul arvates selle teatavakstegemisest, esitades vaide </w:t>
      </w:r>
    </w:p>
    <w:p w14:paraId="6BEFDB99" w14:textId="4CE52D76" w:rsidR="008D3155" w:rsidRDefault="008156F8">
      <w:pPr>
        <w:spacing w:after="1" w:line="242" w:lineRule="auto"/>
        <w:ind w:left="29" w:right="-12" w:hanging="10"/>
        <w:jc w:val="left"/>
      </w:pPr>
      <w:r>
        <w:t xml:space="preserve">Kliimaministeeriumile </w:t>
      </w:r>
      <w:r>
        <w:tab/>
        <w:t xml:space="preserve">haldusmenetluse </w:t>
      </w:r>
      <w:r>
        <w:tab/>
        <w:t xml:space="preserve">seaduses </w:t>
      </w:r>
      <w:r>
        <w:tab/>
        <w:t xml:space="preserve">sätestatud </w:t>
      </w:r>
      <w:r>
        <w:tab/>
        <w:t>korras, arvestades  2021–2027 Euroopa Liidu ühtekuuluvus- ja siseturvalisuspoliitika fondide rakendamise seaduse § 31.</w:t>
      </w:r>
    </w:p>
    <w:p w14:paraId="6BC864E1" w14:textId="77777777" w:rsidR="008D3155" w:rsidRDefault="008156F8">
      <w:pPr>
        <w:spacing w:after="0" w:line="259" w:lineRule="auto"/>
        <w:ind w:left="34" w:firstLine="0"/>
        <w:jc w:val="left"/>
      </w:pPr>
      <w:r>
        <w:t xml:space="preserve"> </w:t>
      </w:r>
    </w:p>
    <w:p w14:paraId="01D305F3" w14:textId="0F0DF0EC" w:rsidR="008D3155" w:rsidRDefault="008156F8">
      <w:pPr>
        <w:ind w:left="47" w:firstLine="0"/>
      </w:pPr>
      <w:r>
        <w:t>(allkirjastatud digitaalselt)</w:t>
      </w:r>
    </w:p>
    <w:p w14:paraId="1797F8A5" w14:textId="237AC787" w:rsidR="008D3155" w:rsidDel="00874A81" w:rsidRDefault="008156F8">
      <w:pPr>
        <w:ind w:left="47" w:firstLine="0"/>
        <w:rPr>
          <w:del w:id="24" w:author="Jaanika Vilde" w:date="2025-10-23T13:22:00Z" w16du:dateUtc="2025-10-23T10:22:00Z"/>
        </w:rPr>
      </w:pPr>
      <w:del w:id="25" w:author="Jaanika Vilde" w:date="2025-10-23T13:22:00Z" w16du:dateUtc="2025-10-23T10:22:00Z">
        <w:r w:rsidDel="00874A81">
          <w:delText xml:space="preserve">Kristen Michal </w:delText>
        </w:r>
      </w:del>
      <w:ins w:id="26" w:author="Mihkel Krusberg" w:date="2025-11-11T10:32:00Z" w16du:dateUtc="2025-11-11T08:32:00Z">
        <w:r w:rsidR="00DC31DC">
          <w:t xml:space="preserve">Kuldar </w:t>
        </w:r>
        <w:proofErr w:type="spellStart"/>
        <w:r w:rsidR="00DC31DC">
          <w:t>Leis</w:t>
        </w:r>
      </w:ins>
    </w:p>
    <w:p w14:paraId="3C2AA2B8" w14:textId="77777777" w:rsidR="008D3155" w:rsidRDefault="008156F8" w:rsidP="00E5166A">
      <w:pPr>
        <w:spacing w:line="250" w:lineRule="auto"/>
        <w:ind w:left="45" w:firstLine="0"/>
      </w:pPr>
      <w:r>
        <w:t>minister</w:t>
      </w:r>
      <w:proofErr w:type="spellEnd"/>
      <w:r>
        <w:t xml:space="preserve"> </w:t>
      </w:r>
    </w:p>
    <w:p w14:paraId="4AB12FFB" w14:textId="77777777" w:rsidR="008D3155" w:rsidRDefault="008156F8">
      <w:pPr>
        <w:spacing w:after="0" w:line="259" w:lineRule="auto"/>
        <w:ind w:left="34" w:firstLine="0"/>
        <w:jc w:val="left"/>
      </w:pPr>
      <w:r>
        <w:t xml:space="preserve"> </w:t>
      </w:r>
    </w:p>
    <w:p w14:paraId="0A8A806F" w14:textId="77777777" w:rsidR="008D3155" w:rsidRDefault="008156F8">
      <w:pPr>
        <w:spacing w:after="0" w:line="259" w:lineRule="auto"/>
        <w:ind w:left="34" w:firstLine="0"/>
        <w:jc w:val="left"/>
      </w:pPr>
      <w:r>
        <w:t xml:space="preserve"> </w:t>
      </w:r>
    </w:p>
    <w:p w14:paraId="7E6DEA67" w14:textId="77777777" w:rsidR="008D3155" w:rsidRDefault="008156F8">
      <w:pPr>
        <w:ind w:left="47" w:firstLine="0"/>
      </w:pPr>
      <w:r>
        <w:lastRenderedPageBreak/>
        <w:t xml:space="preserve">Saata: SA Keskkonnainvesteeringute Keskus, Riigi Tugiteenuste Keskus, Keskkonnaamet, </w:t>
      </w:r>
    </w:p>
    <w:p w14:paraId="51D8ED03" w14:textId="2D6A8C09" w:rsidR="00E70B89" w:rsidRDefault="008156F8" w:rsidP="00E5166A">
      <w:pPr>
        <w:ind w:left="47" w:firstLine="0"/>
      </w:pPr>
      <w:r>
        <w:t xml:space="preserve">Keskkonnaagentuur, Haridusministeerium, Regionaal -ja Põllumajandusministeerium </w:t>
      </w:r>
    </w:p>
    <w:p w14:paraId="3A782028" w14:textId="77777777" w:rsidR="0091266B" w:rsidRPr="0091266B" w:rsidRDefault="00155292" w:rsidP="0091266B">
      <w:pPr>
        <w:spacing w:after="0" w:line="240" w:lineRule="auto"/>
        <w:ind w:left="10" w:right="-14" w:hanging="10"/>
        <w:jc w:val="right"/>
        <w:rPr>
          <w:sz w:val="20"/>
          <w:szCs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91266B" w:rsidRPr="0091266B">
        <w:rPr>
          <w:sz w:val="20"/>
          <w:szCs w:val="20"/>
        </w:rPr>
        <w:t xml:space="preserve">KINNITATUD </w:t>
      </w:r>
    </w:p>
    <w:p w14:paraId="2D766018" w14:textId="33520338" w:rsidR="0091266B" w:rsidRPr="0091266B" w:rsidRDefault="0077663D" w:rsidP="0091266B">
      <w:pPr>
        <w:spacing w:after="0" w:line="240" w:lineRule="auto"/>
        <w:ind w:left="10" w:right="-14" w:hanging="10"/>
        <w:jc w:val="right"/>
        <w:rPr>
          <w:sz w:val="20"/>
          <w:szCs w:val="20"/>
        </w:rPr>
      </w:pPr>
      <w:r>
        <w:rPr>
          <w:sz w:val="20"/>
          <w:szCs w:val="20"/>
        </w:rPr>
        <w:t>04</w:t>
      </w:r>
      <w:r w:rsidR="0091266B" w:rsidRPr="0091266B">
        <w:rPr>
          <w:sz w:val="20"/>
          <w:szCs w:val="20"/>
        </w:rPr>
        <w:t>.0</w:t>
      </w:r>
      <w:r>
        <w:rPr>
          <w:sz w:val="20"/>
          <w:szCs w:val="20"/>
        </w:rPr>
        <w:t>9</w:t>
      </w:r>
      <w:r w:rsidR="0091266B" w:rsidRPr="0091266B">
        <w:rPr>
          <w:sz w:val="20"/>
          <w:szCs w:val="20"/>
        </w:rPr>
        <w:t xml:space="preserve">.2023 käskkirjaga nr 1-2/23/361  </w:t>
      </w:r>
    </w:p>
    <w:p w14:paraId="03E89FF1" w14:textId="22B06E5D" w:rsidR="00155292" w:rsidRPr="0091266B" w:rsidRDefault="0091266B" w:rsidP="0091266B">
      <w:pPr>
        <w:spacing w:after="0" w:line="240" w:lineRule="auto"/>
        <w:ind w:left="56" w:firstLine="0"/>
        <w:jc w:val="right"/>
        <w:rPr>
          <w:bCs/>
          <w:sz w:val="20"/>
          <w:szCs w:val="20"/>
        </w:rPr>
      </w:pPr>
      <w:r w:rsidRPr="0091266B">
        <w:rPr>
          <w:b/>
          <w:sz w:val="20"/>
          <w:szCs w:val="20"/>
        </w:rPr>
        <w:t xml:space="preserve"> </w:t>
      </w:r>
      <w:r w:rsidR="00155292" w:rsidRPr="0091266B">
        <w:rPr>
          <w:bCs/>
          <w:sz w:val="20"/>
          <w:szCs w:val="20"/>
        </w:rPr>
        <w:t>Lisa 1</w:t>
      </w:r>
    </w:p>
    <w:p w14:paraId="5D3A8726" w14:textId="6A240BE1" w:rsidR="008D3155" w:rsidRDefault="008156F8" w:rsidP="00E5166A">
      <w:pPr>
        <w:spacing w:before="240" w:after="0" w:line="250" w:lineRule="auto"/>
        <w:ind w:left="56" w:hanging="11"/>
        <w:jc w:val="left"/>
      </w:pPr>
      <w:r>
        <w:rPr>
          <w:b/>
        </w:rPr>
        <w:t>Toetuse andmise tingimused ringmajanduse alase teavituste ja koolituste läbiviimiseks ning lahenduste rakendamiseks</w:t>
      </w:r>
    </w:p>
    <w:p w14:paraId="295FACC0" w14:textId="3E5F7B41" w:rsidR="008D3155" w:rsidRDefault="008D3155">
      <w:pPr>
        <w:spacing w:after="14" w:line="259" w:lineRule="auto"/>
        <w:ind w:left="34" w:firstLine="0"/>
        <w:jc w:val="left"/>
      </w:pPr>
    </w:p>
    <w:p w14:paraId="56730376" w14:textId="700849E5" w:rsidR="008D3155" w:rsidRDefault="008156F8">
      <w:pPr>
        <w:pStyle w:val="Pealkiri1"/>
        <w:tabs>
          <w:tab w:val="center" w:pos="1567"/>
        </w:tabs>
        <w:ind w:left="0" w:firstLine="0"/>
      </w:pPr>
      <w:r>
        <w:t xml:space="preserve">1. </w:t>
      </w:r>
      <w:r>
        <w:tab/>
        <w:t>Reguleerimisala</w:t>
      </w:r>
    </w:p>
    <w:p w14:paraId="1558AB2C" w14:textId="70ECBCC5" w:rsidR="008D3155" w:rsidRDefault="008156F8">
      <w:pPr>
        <w:ind w:left="765"/>
      </w:pPr>
      <w:r>
        <w:t>1.1.</w:t>
      </w:r>
      <w:r>
        <w:rPr>
          <w:b/>
        </w:rPr>
        <w:t xml:space="preserve"> </w:t>
      </w:r>
      <w:r>
        <w:t xml:space="preserve">Toetust antakse „Ühtekuuluvuspoliitika fondide rakenduskava 2021–2027 (edaspidi </w:t>
      </w:r>
      <w:r>
        <w:rPr>
          <w:i/>
        </w:rPr>
        <w:t>rakenduskava</w:t>
      </w:r>
      <w:r>
        <w:t>)</w:t>
      </w:r>
      <w:r>
        <w:rPr>
          <w:b/>
        </w:rPr>
        <w:t xml:space="preserve"> </w:t>
      </w:r>
      <w:r>
        <w:t>poliitikaeesmärgi nr 2 „Rohelisem Eesti“ erieesmärgi nr 6 „Ring- ja ressursitõhusale majandusele ülemineku edendamine“ raames ringmajanduse alas</w:t>
      </w:r>
      <w:r>
        <w:rPr>
          <w:b/>
        </w:rPr>
        <w:t xml:space="preserve">e </w:t>
      </w:r>
      <w:r>
        <w:t>teavituste ja koolituste läbiviimiseks ning lahenduste rakendamiseks.</w:t>
      </w:r>
    </w:p>
    <w:p w14:paraId="05AB80A5" w14:textId="69FC960A" w:rsidR="008D3155" w:rsidRDefault="008156F8">
      <w:pPr>
        <w:ind w:left="765"/>
      </w:pPr>
      <w:r>
        <w:t xml:space="preserve">1.2. </w:t>
      </w:r>
      <w:r w:rsidR="009F74A5">
        <w:tab/>
      </w:r>
      <w:r>
        <w:t xml:space="preserve">Toetust eraldatakse Eesti riigi 2023–26. aasta eelarvestrateegia programmi „Keskkonnakaitse ja -kasutus“ meetme „Ringmajanduse korraldamine“ </w:t>
      </w:r>
      <w:bookmarkStart w:id="27" w:name="_Hlk168942445"/>
      <w:r>
        <w:t xml:space="preserve">tegevuse „Ressursitõhususe ja </w:t>
      </w:r>
      <w:proofErr w:type="spellStart"/>
      <w:r>
        <w:t>ökoinnovatsiooni</w:t>
      </w:r>
      <w:proofErr w:type="spellEnd"/>
      <w:r>
        <w:t xml:space="preserve"> edendamine“ </w:t>
      </w:r>
      <w:bookmarkEnd w:id="27"/>
      <w:r>
        <w:t>tulemuste saavutamiseks.</w:t>
      </w:r>
    </w:p>
    <w:p w14:paraId="1F72DC43" w14:textId="7606FBF4" w:rsidR="008D3155" w:rsidRDefault="008156F8">
      <w:pPr>
        <w:ind w:left="765" w:right="166"/>
      </w:pPr>
      <w:r>
        <w:t>1.3. Toetus kajastatakse perioodi 2021–2027 Euroopa Liidu ühtekuuluvus- ja siseturvalisuspoliitika fondide meetme</w:t>
      </w:r>
      <w:ins w:id="28" w:author="Jaanika Vilde" w:date="2025-10-23T13:42:00Z" w16du:dateUtc="2025-10-23T10:42:00Z">
        <w:r w:rsidR="00681F66">
          <w:t>te</w:t>
        </w:r>
      </w:ins>
      <w:r>
        <w:t xml:space="preserve"> nimekirjas meetmes „Ringmajanduse korraldamine”, number 21.2.4.1, sekkumine „Ringmajanduspõhiste tootmis- ja tarbimismudelite kasutuselevõtu, sh tööstussümbioosi ja toorme hankimisega seotud kahjude vähendamise toetamine ning vastavate erialaekspertide koolitus”. Sekkumise number on 21.2.4.11.</w:t>
      </w:r>
    </w:p>
    <w:p w14:paraId="75313BEC" w14:textId="1E9B34E7" w:rsidR="008D3155" w:rsidRDefault="008156F8" w:rsidP="00971FCE">
      <w:pPr>
        <w:ind w:right="168"/>
        <w:rPr>
          <w:ins w:id="29" w:author="Eerika Purgel" w:date="2025-11-11T09:11:00Z" w16du:dateUtc="2025-11-11T07:11:00Z"/>
        </w:rPr>
      </w:pPr>
      <w:r>
        <w:t>1.4.</w:t>
      </w:r>
      <w:r w:rsidR="00C432D0">
        <w:tab/>
      </w:r>
      <w:r>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Pr>
          <w:i/>
        </w:rPr>
        <w:t>ühendmäärus</w:t>
      </w:r>
      <w:r>
        <w:t>) §-le 7.</w:t>
      </w:r>
    </w:p>
    <w:p w14:paraId="0A1630E0" w14:textId="77777777" w:rsidR="002168BD" w:rsidRDefault="002168BD" w:rsidP="00971FCE">
      <w:pPr>
        <w:ind w:right="168"/>
      </w:pPr>
    </w:p>
    <w:p w14:paraId="64ACD0C0" w14:textId="620C4238" w:rsidR="002168BD" w:rsidRPr="00CC3E21" w:rsidRDefault="002168BD" w:rsidP="0031187B">
      <w:pPr>
        <w:spacing w:after="188" w:line="216" w:lineRule="auto"/>
        <w:ind w:left="0" w:right="80" w:firstLine="0"/>
        <w:jc w:val="left"/>
        <w:rPr>
          <w:ins w:id="30" w:author="Eerika Purgel" w:date="2025-11-11T09:11:00Z" w16du:dateUtc="2025-11-11T07:11:00Z"/>
          <w:szCs w:val="20"/>
        </w:rPr>
      </w:pPr>
      <w:ins w:id="31" w:author="Eerika Purgel" w:date="2025-11-11T09:11:00Z" w16du:dateUtc="2025-11-11T07:11:00Z">
        <w:r>
          <w:t>1</w:t>
        </w:r>
        <w:r>
          <w:rPr>
            <w:rFonts w:eastAsiaTheme="minorEastAsia"/>
            <w:noProof/>
          </w:rPr>
          <w:t>.5.</w:t>
        </w:r>
        <w:r w:rsidRPr="006E68F1">
          <w:rPr>
            <w:szCs w:val="20"/>
          </w:rPr>
          <w:t xml:space="preserve"> </w:t>
        </w:r>
      </w:ins>
      <w:ins w:id="32" w:author="Eerika Purgel" w:date="2025-11-11T09:20:00Z" w16du:dateUtc="2025-11-11T07:20:00Z">
        <w:r w:rsidR="0031187B">
          <w:rPr>
            <w:szCs w:val="20"/>
          </w:rPr>
          <w:tab/>
        </w:r>
      </w:ins>
      <w:ins w:id="33" w:author="Eerika Purgel" w:date="2025-11-11T09:11:00Z" w16du:dateUtc="2025-11-11T07:11:00Z">
        <w:r w:rsidRPr="00CC3E21">
          <w:rPr>
            <w:szCs w:val="20"/>
          </w:rPr>
          <w:t xml:space="preserve">Käesoleva </w:t>
        </w:r>
        <w:r>
          <w:rPr>
            <w:szCs w:val="20"/>
          </w:rPr>
          <w:t>käskkirja</w:t>
        </w:r>
        <w:r w:rsidRPr="00CC3E21">
          <w:rPr>
            <w:szCs w:val="20"/>
          </w:rPr>
          <w:t xml:space="preserve"> alusel ei toetata Euroopa Parlamendi ja nõukogu määruse (EL) 2021/1058 artiklis 7 nimetatud tegevusi.</w:t>
        </w:r>
      </w:ins>
    </w:p>
    <w:p w14:paraId="7CD4B841" w14:textId="54D150EE" w:rsidR="008D3155" w:rsidRDefault="008D3155">
      <w:pPr>
        <w:spacing w:after="24" w:line="259" w:lineRule="auto"/>
        <w:ind w:left="34" w:firstLine="0"/>
        <w:jc w:val="left"/>
      </w:pPr>
    </w:p>
    <w:p w14:paraId="07AD88A2" w14:textId="77777777" w:rsidR="008D3155" w:rsidRDefault="008156F8">
      <w:pPr>
        <w:pStyle w:val="Pealkiri1"/>
        <w:tabs>
          <w:tab w:val="center" w:pos="2060"/>
        </w:tabs>
        <w:ind w:left="0" w:firstLine="0"/>
      </w:pPr>
      <w:r>
        <w:t xml:space="preserve">2. </w:t>
      </w:r>
      <w:r>
        <w:tab/>
        <w:t xml:space="preserve">Toetuse andmise eesmärk </w:t>
      </w:r>
    </w:p>
    <w:p w14:paraId="275F5B70" w14:textId="06B9F885" w:rsidR="008D3155" w:rsidRDefault="008156F8">
      <w:pPr>
        <w:ind w:left="765"/>
      </w:pPr>
      <w:r>
        <w:t xml:space="preserve">2.1. Toetuse andmise eesmärk on </w:t>
      </w:r>
      <w:bookmarkStart w:id="34" w:name="_Hlk168942617"/>
      <w:r>
        <w:t>tõsta ringmajanduse alaseid teadmisi</w:t>
      </w:r>
      <w:bookmarkEnd w:id="34"/>
      <w:r>
        <w:t>, ringmajanduse valdkonna ekspertide pädevust ja ringmajanduse lahenduste kasutamist.</w:t>
      </w:r>
    </w:p>
    <w:p w14:paraId="10438E17" w14:textId="77777777" w:rsidR="008D3155" w:rsidRDefault="008156F8">
      <w:pPr>
        <w:ind w:left="765"/>
      </w:pPr>
      <w:r>
        <w:t xml:space="preserve">2.2. Toetatavad tegevused arvestavad Euroopa Parlamendi ja nõukogu määruse (EL) nr 2021/1060, millega kehtestatakse </w:t>
      </w:r>
      <w:proofErr w:type="spellStart"/>
      <w:r>
        <w:t>ühissätted</w:t>
      </w:r>
      <w:proofErr w:type="spellEnd"/>
      <w:r>
        <w:t xml:space="preserve"> Euroopa Regionaalarengu Fondi, Euroopa Sotsiaalfond+, Ühtekuuluvusfondi, Õiglase Ülemineku Fondi ja Euroopa Merendus-, Kalandus- ja Vesiviljelusfondi kohta ning nende ja Varjupaiga-, Rände- ja </w:t>
      </w:r>
    </w:p>
    <w:p w14:paraId="0AAEB6E4" w14:textId="14F68EB2" w:rsidR="008D3155" w:rsidRDefault="008156F8">
      <w:pPr>
        <w:ind w:left="742" w:firstLine="0"/>
      </w:pPr>
      <w:r>
        <w:t xml:space="preserve">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w:t>
      </w:r>
      <w:r>
        <w:rPr>
          <w:i/>
        </w:rPr>
        <w:t>„Eesti 2035“</w:t>
      </w:r>
      <w:r>
        <w:t>) aluspõhimõtete hoidmisesse ning sihtide „Eesti majandus on tugev, uuendusmeelne ja vastutustundlik“ ja „</w:t>
      </w:r>
      <w:hyperlink r:id="rId9" w:anchor="Elukeskkond">
        <w:r>
          <w:t xml:space="preserve">Eestis on kõigi vajadusi arvestav, turvaline ja kvaliteetne </w:t>
        </w:r>
      </w:hyperlink>
      <w:hyperlink r:id="rId10" w:anchor="Elukeskkond">
        <w:r>
          <w:t>elukeskkond</w:t>
        </w:r>
      </w:hyperlink>
      <w:hyperlink r:id="rId11" w:anchor="Elukeskkond">
        <w:r>
          <w:t>“</w:t>
        </w:r>
      </w:hyperlink>
      <w:r>
        <w:t xml:space="preserve"> saavutamisse.</w:t>
      </w:r>
    </w:p>
    <w:p w14:paraId="6BAAF495" w14:textId="7D39828E" w:rsidR="008D3155" w:rsidRDefault="008156F8">
      <w:pPr>
        <w:ind w:left="765"/>
      </w:pPr>
      <w:r>
        <w:t>2.3. Punktis 2.2. nimetatud strateegia aluspõhimõtete hoidmis</w:t>
      </w:r>
      <w:ins w:id="35" w:author="Jaanika Vilde" w:date="2025-10-23T13:47:00Z" w16du:dateUtc="2025-10-23T10:47:00Z">
        <w:r w:rsidR="00444E1C">
          <w:t>ele</w:t>
        </w:r>
      </w:ins>
      <w:del w:id="36" w:author="Jaanika Vilde" w:date="2025-10-23T13:47:00Z" w16du:dateUtc="2025-10-23T10:47:00Z">
        <w:r w:rsidDel="00444E1C">
          <w:delText>t</w:delText>
        </w:r>
      </w:del>
      <w:r>
        <w:t xml:space="preserve"> ja sihtide saavutamisele aidatakse kaasa tasakaalustatud regionaalse arengu, soolise võrdõiguslikkuse, võrdsete </w:t>
      </w:r>
      <w:r>
        <w:lastRenderedPageBreak/>
        <w:t xml:space="preserve">võimaluste, ligipääsetavuse ja keskkonna- ja kliimaeesmärkidesse panustamisega ning nende näitajad on: „Väljaspool Harjumaad loodud SKP elaniku kohta EL 27 keskmisest“, </w:t>
      </w:r>
    </w:p>
    <w:p w14:paraId="1875FB55" w14:textId="7FD20AAB" w:rsidR="008D3155" w:rsidRDefault="008156F8">
      <w:pPr>
        <w:ind w:left="742" w:firstLine="0"/>
      </w:pPr>
      <w:r>
        <w:t xml:space="preserve">„Soolise võrdõiguslikkuse indeks", „Hoolivuse ja koostöömeelsuse mõõdik", „Ligipääsetavuse näitaja" ning „Ringleva materjali määr“. </w:t>
      </w:r>
    </w:p>
    <w:p w14:paraId="0137A175" w14:textId="77777777" w:rsidR="008D3155" w:rsidRDefault="008156F8">
      <w:pPr>
        <w:spacing w:after="14" w:line="259" w:lineRule="auto"/>
        <w:ind w:left="34" w:firstLine="0"/>
        <w:jc w:val="left"/>
      </w:pPr>
      <w:r>
        <w:t xml:space="preserve"> </w:t>
      </w:r>
    </w:p>
    <w:p w14:paraId="4E39B41C" w14:textId="77777777" w:rsidR="008D3155" w:rsidRDefault="008156F8">
      <w:pPr>
        <w:pStyle w:val="Pealkiri1"/>
        <w:tabs>
          <w:tab w:val="center" w:pos="3607"/>
        </w:tabs>
        <w:ind w:left="0" w:firstLine="0"/>
      </w:pPr>
      <w:r>
        <w:t xml:space="preserve">3. </w:t>
      </w:r>
      <w:r>
        <w:tab/>
        <w:t>Toetatavad tegevused: eesmärk, sisu, tulemus, sihtrühm</w:t>
      </w:r>
      <w:r>
        <w:rPr>
          <w:i/>
        </w:rPr>
        <w:t xml:space="preserve"> </w:t>
      </w:r>
    </w:p>
    <w:p w14:paraId="25337CDF" w14:textId="75C1FC68" w:rsidR="00E70B89" w:rsidRDefault="008156F8" w:rsidP="00E5166A">
      <w:pPr>
        <w:ind w:left="754" w:firstLine="0"/>
      </w:pPr>
      <w:r>
        <w:t xml:space="preserve">Toetatav tegevus on ringmajanduspõhiste tootmis- ja tarbimismudelite kasutuselevõtu, sh tööstussümbioosi ja </w:t>
      </w:r>
      <w:bookmarkStart w:id="37" w:name="_Hlk166501309"/>
      <w:r>
        <w:t>toorme hankimisega seotud kahjude vähendamise toetamine ja edendamine ning vastavate erialaekspertide koolitus.</w:t>
      </w:r>
      <w:r>
        <w:rPr>
          <w:rFonts w:ascii="Arial" w:eastAsia="Arial" w:hAnsi="Arial" w:cs="Arial"/>
          <w:sz w:val="22"/>
        </w:rPr>
        <w:t xml:space="preserve"> </w:t>
      </w:r>
      <w:bookmarkEnd w:id="37"/>
    </w:p>
    <w:p w14:paraId="14FFEAE8" w14:textId="18AEB178" w:rsidR="008D3155" w:rsidRPr="00E5166A" w:rsidRDefault="008156F8" w:rsidP="00E5166A">
      <w:pPr>
        <w:pStyle w:val="Pealkiri2"/>
        <w:tabs>
          <w:tab w:val="center" w:pos="3755"/>
          <w:tab w:val="right" w:pos="9391"/>
        </w:tabs>
        <w:spacing w:before="240" w:line="250" w:lineRule="auto"/>
        <w:ind w:left="0" w:firstLine="0"/>
        <w:rPr>
          <w:b w:val="0"/>
        </w:rPr>
      </w:pPr>
      <w:r>
        <w:rPr>
          <w:b w:val="0"/>
        </w:rPr>
        <w:t xml:space="preserve">3.1. </w:t>
      </w:r>
      <w:r>
        <w:rPr>
          <w:b w:val="0"/>
        </w:rPr>
        <w:tab/>
      </w:r>
      <w:r>
        <w:t xml:space="preserve">Ringmajanduse ja kemikaalivaldkonna ekspertide koolitus </w:t>
      </w:r>
      <w:r w:rsidR="00E70B89">
        <w:tab/>
      </w:r>
    </w:p>
    <w:p w14:paraId="38E37B7B" w14:textId="77777777" w:rsidR="008D3155" w:rsidRDefault="008156F8" w:rsidP="00E5166A">
      <w:pPr>
        <w:spacing w:before="240"/>
        <w:ind w:left="765"/>
      </w:pPr>
      <w:r>
        <w:t xml:space="preserve">3.1.1 Tegevuse eesmärk: Läbi viia ringmajanduspõhiste lähenemiste kasutamise, arendamise ja teadlikkuse alane koolitustegevus ning luua  juhendmaterjalid ja  tõsta ekspertide pädevust nii ringmajanduse tootmise kui ka tarbimise poole suunal, sh ohutu materjaliringluse korraldamiseks ja digitaalsete lahenduste kasutuselevõtuks. </w:t>
      </w:r>
    </w:p>
    <w:p w14:paraId="3177484E" w14:textId="01CB0C0B" w:rsidR="001D4666" w:rsidRPr="006F260C" w:rsidRDefault="008156F8" w:rsidP="00513D20">
      <w:pPr>
        <w:spacing w:line="240" w:lineRule="auto"/>
        <w:rPr>
          <w:szCs w:val="24"/>
        </w:rPr>
      </w:pPr>
      <w:r>
        <w:t xml:space="preserve">3.1.2 Tegevuse sisu: Koostatakse koolituskavad ekspertidele ning täiendkoolitus ekspertidele ja ettevõtetele, et tõsta ekspertide pädevust täiendavalt ressursi- ja energiaauditite koostamisele kogu ringmajanduspõhise tootmis- ja tarbimismudeli hindamise kasutuselevõtuks. Koolitustegevuse käigus koostatakse juhendid nii kemikaaliauditite kui ka ringmajanduspõhise investeeringu järgse seire läbiviimiseks, töötatakse välja nõuded koolitatavate ekspertide  pädevusele. Koostatavad koolituskavad sisaldavad insenertehnilisi, ressursi- ja energiatõhususe, ohutu materjaliringluse ja üldisi teemasid (nt majandustegevusalade kestlikkuse kriteeriumid, finantsarvestus, rahastamine, uued tehnoloogiad ja digitaalsed lahendused). Lisaks koostatakse koolituste korraldamiseks vajalikud materjalid. </w:t>
      </w:r>
    </w:p>
    <w:p w14:paraId="7B64E3AD" w14:textId="39D28D60" w:rsidR="008D3155" w:rsidRDefault="008156F8">
      <w:pPr>
        <w:ind w:left="765"/>
      </w:pPr>
      <w:bookmarkStart w:id="38" w:name="_Hlk213936781"/>
      <w:r>
        <w:t>3.1.3 Tegevuse tulemus: Eestis on olemas pädevad eksperdid, kes aitavad rohepööret ellu viia</w:t>
      </w:r>
      <w:del w:id="39" w:author="Jaanika Vilde" w:date="2025-10-27T12:07:00Z" w16du:dateUtc="2025-10-27T10:07:00Z">
        <w:r w:rsidDel="00F62F6B">
          <w:delText>,</w:delText>
        </w:r>
      </w:del>
      <w:r>
        <w:t xml:space="preserve"> ja </w:t>
      </w:r>
      <w:r w:rsidRPr="00075E37">
        <w:rPr>
          <w:strike/>
        </w:rPr>
        <w:t>laiem teadlikkus</w:t>
      </w:r>
      <w:r>
        <w:t xml:space="preserve"> on </w:t>
      </w:r>
      <w:ins w:id="40" w:author="Eerika Purgel" w:date="2025-11-13T14:33:00Z" w16du:dateUtc="2025-11-13T12:33:00Z">
        <w:r w:rsidR="00A665C4">
          <w:t>te</w:t>
        </w:r>
      </w:ins>
      <w:ins w:id="41" w:author="Eerika Purgel" w:date="2025-11-13T14:34:00Z" w16du:dateUtc="2025-11-13T12:34:00Z">
        <w:r w:rsidR="00A665C4">
          <w:t>adlikud</w:t>
        </w:r>
      </w:ins>
      <w:del w:id="42" w:author="Eerika Purgel" w:date="2025-11-13T14:34:00Z" w16du:dateUtc="2025-11-13T12:34:00Z">
        <w:r w:rsidDel="00A665C4">
          <w:delText>haritud</w:delText>
        </w:r>
      </w:del>
      <w:r>
        <w:t xml:space="preserve"> ringmajanduspõhistest vajadustest nii tootmise kui tarbimise suunal. </w:t>
      </w:r>
    </w:p>
    <w:bookmarkEnd w:id="38"/>
    <w:p w14:paraId="687F610D" w14:textId="77777777" w:rsidR="008D3155" w:rsidRDefault="008156F8">
      <w:pPr>
        <w:ind w:left="765"/>
      </w:pPr>
      <w:r>
        <w:t xml:space="preserve">3.1.4 Tegevuse sihtrühm: Ressursi- ja energiatõhususe audiitorid, kemikaalivaldkonna eksperdid, konsultatsiooniettevõtted, avalik sektor. Tegevuse ulatus on üleriigiline. </w:t>
      </w:r>
    </w:p>
    <w:p w14:paraId="79BB1DA4" w14:textId="77777777" w:rsidR="008D3155" w:rsidRDefault="008156F8">
      <w:pPr>
        <w:spacing w:after="9" w:line="259" w:lineRule="auto"/>
        <w:ind w:left="34" w:firstLine="0"/>
        <w:jc w:val="left"/>
      </w:pPr>
      <w:r>
        <w:t xml:space="preserve"> </w:t>
      </w:r>
    </w:p>
    <w:p w14:paraId="1A6D0854" w14:textId="3EC46573" w:rsidR="008D3155" w:rsidRDefault="008156F8">
      <w:pPr>
        <w:pStyle w:val="Pealkiri2"/>
        <w:tabs>
          <w:tab w:val="center" w:pos="2634"/>
        </w:tabs>
        <w:ind w:left="0" w:firstLine="0"/>
      </w:pPr>
      <w:r>
        <w:rPr>
          <w:b w:val="0"/>
        </w:rPr>
        <w:t xml:space="preserve">3.2. </w:t>
      </w:r>
      <w:r>
        <w:rPr>
          <w:b w:val="0"/>
        </w:rPr>
        <w:tab/>
      </w:r>
      <w:r>
        <w:t>Kommunikatsioon ja teavitustegevus</w:t>
      </w:r>
      <w:r>
        <w:rPr>
          <w:b w:val="0"/>
        </w:rPr>
        <w:t xml:space="preserve"> </w:t>
      </w:r>
    </w:p>
    <w:p w14:paraId="63E539C8" w14:textId="6710AB78" w:rsidR="008D3155" w:rsidRDefault="008156F8">
      <w:pPr>
        <w:ind w:left="765"/>
      </w:pPr>
      <w:r>
        <w:t xml:space="preserve">3.2.1 </w:t>
      </w:r>
      <w:r>
        <w:tab/>
        <w:t xml:space="preserve">Tegevuse eesmärk: Läbi viia kommunikatsiooni ja teavitustegevused ringmajanduse alase teadlikkuse tõstmiseks. </w:t>
      </w:r>
    </w:p>
    <w:p w14:paraId="4D2137DB" w14:textId="25ABA2E2" w:rsidR="001D4666" w:rsidRPr="00CE5AFA" w:rsidRDefault="008156F8">
      <w:pPr>
        <w:ind w:left="765"/>
        <w:rPr>
          <w:szCs w:val="24"/>
        </w:rPr>
      </w:pPr>
      <w:r>
        <w:t xml:space="preserve">3.2.2  Tegevuse sisu: Tegevuste käigus jagatakse infot ja korraldatakse konverentse, seminare, koolituspäevi ja infopäevi. Korraldatakse kohtumisi ja luuakse ning jagatakse </w:t>
      </w:r>
      <w:r w:rsidRPr="00CE5AFA">
        <w:rPr>
          <w:szCs w:val="24"/>
        </w:rPr>
        <w:t>õppevideoid, uuringuid</w:t>
      </w:r>
      <w:r w:rsidR="00477418">
        <w:rPr>
          <w:szCs w:val="24"/>
        </w:rPr>
        <w:t>, analüüse</w:t>
      </w:r>
      <w:r w:rsidRPr="00CE5AFA">
        <w:rPr>
          <w:szCs w:val="24"/>
        </w:rPr>
        <w:t xml:space="preserve"> jm materjali, sh struktuurivahendite fondi meetmete kohta. Tegevused hõlmavad kõiki punktis 3.1 nimetatud tegevussuundi. </w:t>
      </w:r>
    </w:p>
    <w:p w14:paraId="09CE57F0" w14:textId="4602E4A2" w:rsidR="008D3155" w:rsidRDefault="008156F8">
      <w:pPr>
        <w:ind w:left="765"/>
      </w:pPr>
      <w:r>
        <w:t>3.2.3 Tegevuse tulemus: Läbi on viidud ringmajanduse, sh struktuurivahendite fondi meetmete kohta</w:t>
      </w:r>
      <w:ins w:id="43" w:author="Jaanika Vilde" w:date="2025-10-27T12:04:00Z" w16du:dateUtc="2025-10-27T10:04:00Z">
        <w:r w:rsidR="00561020">
          <w:t>,</w:t>
        </w:r>
      </w:ins>
      <w:r>
        <w:t xml:space="preserve"> kommunikatsiooni ja teavitustegevusi. Tegevused võimaldavad tõsta ettevõtete, finantsasutuste, kohalike omavalitsuste ja füüsiliste isikute teadlikkust ringmajandusest, võimaldades seeläbi liikuda Eestis lineaarmajanduselt ringmajandusele. </w:t>
      </w:r>
    </w:p>
    <w:p w14:paraId="4C103AB9" w14:textId="264CD8BF" w:rsidR="008D3155" w:rsidRDefault="008156F8">
      <w:pPr>
        <w:ind w:left="765"/>
      </w:pPr>
      <w:r>
        <w:t xml:space="preserve">3.2.4 Tegevuse sihtrühm: Eesti ühiskond. Tegevuse ulatus on üleriigiline, tegevuse elluviimisel arvestatakse piirkondlikke ja ettevõttespetsiifilisi eripärasid. </w:t>
      </w:r>
    </w:p>
    <w:p w14:paraId="25A9AF50" w14:textId="3A1C3125" w:rsidR="008D3155" w:rsidRPr="003F2983" w:rsidDel="009D58F4" w:rsidRDefault="008156F8" w:rsidP="003F2983">
      <w:pPr>
        <w:shd w:val="clear" w:color="auto" w:fill="FFFFFF"/>
        <w:spacing w:after="0" w:line="240" w:lineRule="auto"/>
        <w:ind w:left="708" w:firstLine="0"/>
        <w:jc w:val="left"/>
        <w:rPr>
          <w:del w:id="44" w:author="Eerika Purgel" w:date="2025-09-21T17:12:00Z" w16du:dateUtc="2025-09-21T14:12:00Z"/>
          <w:szCs w:val="24"/>
        </w:rPr>
      </w:pPr>
      <w:del w:id="45" w:author="Eerika Purgel" w:date="2025-10-20T12:26:00Z" w16du:dateUtc="2025-10-20T09:26:00Z">
        <w:r w:rsidRPr="003F2983" w:rsidDel="00F62C6F">
          <w:rPr>
            <w:szCs w:val="24"/>
          </w:rPr>
          <w:delText xml:space="preserve"> </w:delText>
        </w:r>
      </w:del>
    </w:p>
    <w:p w14:paraId="79B75D4F" w14:textId="77777777" w:rsidR="008D3155" w:rsidRPr="003F2983" w:rsidRDefault="008156F8" w:rsidP="003F2983">
      <w:pPr>
        <w:ind w:left="708" w:firstLine="0"/>
        <w:rPr>
          <w:szCs w:val="24"/>
        </w:rPr>
      </w:pPr>
      <w:r w:rsidRPr="003F2983">
        <w:rPr>
          <w:szCs w:val="24"/>
        </w:rPr>
        <w:t xml:space="preserve">3.3. </w:t>
      </w:r>
      <w:r w:rsidRPr="003F2983">
        <w:rPr>
          <w:szCs w:val="24"/>
        </w:rPr>
        <w:tab/>
        <w:t xml:space="preserve">Ringmajanduslahenduste piloteerimine </w:t>
      </w:r>
    </w:p>
    <w:p w14:paraId="0A83AA52" w14:textId="2373B024" w:rsidR="008D3155" w:rsidRDefault="008156F8">
      <w:pPr>
        <w:ind w:left="765"/>
      </w:pPr>
      <w:r>
        <w:t xml:space="preserve">3.3.1 </w:t>
      </w:r>
      <w:r w:rsidR="009727C7">
        <w:tab/>
      </w:r>
      <w:r>
        <w:t xml:space="preserve">Tegevuse eesmärk: Piloteerida uudseid lahendusi ringmajanduse edendamiseks nii tarbimise kui tootmise suunal. </w:t>
      </w:r>
    </w:p>
    <w:p w14:paraId="7829C0C3" w14:textId="5B07D761" w:rsidR="008D3155" w:rsidRPr="009727C7" w:rsidRDefault="008156F8">
      <w:pPr>
        <w:ind w:left="765"/>
        <w:rPr>
          <w:szCs w:val="24"/>
        </w:rPr>
      </w:pPr>
      <w:r>
        <w:t xml:space="preserve">3.3.2 </w:t>
      </w:r>
      <w:r w:rsidR="009727C7">
        <w:tab/>
      </w:r>
      <w:r w:rsidRPr="009727C7">
        <w:rPr>
          <w:szCs w:val="24"/>
        </w:rPr>
        <w:t xml:space="preserve">Tegevuse sisu: Toetatav tegevus on ringmajandust edendavate lahenduste piloteerimine avaliku sektori poolt pakutavate teenuste osas, sh digilahenduste osas. </w:t>
      </w:r>
    </w:p>
    <w:p w14:paraId="3FE4E65C" w14:textId="23EF413D" w:rsidR="007F59D6" w:rsidRPr="00D657F2" w:rsidRDefault="008156F8" w:rsidP="007F59D6">
      <w:pPr>
        <w:pStyle w:val="Loendilik"/>
        <w:ind w:left="360" w:firstLine="0"/>
        <w:rPr>
          <w:szCs w:val="24"/>
        </w:rPr>
      </w:pPr>
      <w:r w:rsidRPr="009727C7">
        <w:rPr>
          <w:szCs w:val="24"/>
        </w:rPr>
        <w:lastRenderedPageBreak/>
        <w:t xml:space="preserve">3.3.3 </w:t>
      </w:r>
      <w:bookmarkStart w:id="46" w:name="_Hlk173929482"/>
    </w:p>
    <w:p w14:paraId="2520150B" w14:textId="77777777" w:rsidR="007F59D6" w:rsidRPr="00D657F2" w:rsidRDefault="007F59D6" w:rsidP="007F59D6">
      <w:pPr>
        <w:pStyle w:val="Loendilik"/>
        <w:ind w:left="360" w:firstLine="0"/>
        <w:rPr>
          <w:szCs w:val="24"/>
        </w:rPr>
      </w:pPr>
      <w:r w:rsidRPr="00D657F2">
        <w:rPr>
          <w:szCs w:val="24"/>
        </w:rPr>
        <w:t>Tegevuse tulemus: Tegevuste käigu</w:t>
      </w:r>
      <w:r>
        <w:rPr>
          <w:szCs w:val="24"/>
        </w:rPr>
        <w:t>s</w:t>
      </w:r>
      <w:r w:rsidRPr="00D657F2">
        <w:rPr>
          <w:szCs w:val="24"/>
        </w:rPr>
        <w:t xml:space="preserve"> analüüsitakse võimalusi oluliste materjalivoogude</w:t>
      </w:r>
      <w:r>
        <w:rPr>
          <w:szCs w:val="24"/>
        </w:rPr>
        <w:t xml:space="preserve"> </w:t>
      </w:r>
      <w:r w:rsidRPr="00D657F2">
        <w:rPr>
          <w:szCs w:val="24"/>
        </w:rPr>
        <w:t>liikumise ning neid takistavate tegurite kohta ning rakendatakse lahendusi riigi- või</w:t>
      </w:r>
      <w:r>
        <w:rPr>
          <w:szCs w:val="24"/>
        </w:rPr>
        <w:t xml:space="preserve"> </w:t>
      </w:r>
      <w:r w:rsidRPr="00D657F2">
        <w:rPr>
          <w:szCs w:val="24"/>
        </w:rPr>
        <w:t>omavalitsuste üleste ringmajanduse alaste tegevuste edendamiseks.</w:t>
      </w:r>
      <w:bookmarkEnd w:id="46"/>
    </w:p>
    <w:p w14:paraId="260D333B" w14:textId="7B17E662" w:rsidR="008D3155" w:rsidRDefault="008156F8">
      <w:pPr>
        <w:ind w:left="765"/>
      </w:pPr>
      <w:r>
        <w:t xml:space="preserve">3.3.4 </w:t>
      </w:r>
      <w:r w:rsidR="009727C7">
        <w:tab/>
      </w:r>
      <w:r w:rsidR="007F59D6" w:rsidRPr="00D657F2">
        <w:rPr>
          <w:szCs w:val="24"/>
        </w:rPr>
        <w:t>Tegevuse sihtrühm: ettevõtjad, riigiasutused, kohalikud omavalitsused, füüsilised isikud</w:t>
      </w:r>
      <w:del w:id="47" w:author="Eerika Purgel" w:date="2025-10-20T13:13:00Z" w16du:dateUtc="2025-10-20T10:13:00Z">
        <w:r w:rsidR="007F59D6" w:rsidRPr="00D657F2" w:rsidDel="003A41D7">
          <w:rPr>
            <w:szCs w:val="24"/>
          </w:rPr>
          <w:delText>.</w:delText>
        </w:r>
      </w:del>
      <w:r w:rsidR="005649C8">
        <w:t>.</w:t>
      </w:r>
      <w:r>
        <w:t xml:space="preserve"> </w:t>
      </w:r>
    </w:p>
    <w:p w14:paraId="63731BCC" w14:textId="77777777" w:rsidR="008D3155" w:rsidRDefault="008156F8">
      <w:pPr>
        <w:spacing w:after="0" w:line="259" w:lineRule="auto"/>
        <w:ind w:left="34" w:firstLine="0"/>
        <w:jc w:val="left"/>
      </w:pPr>
      <w:r>
        <w:t xml:space="preserve"> </w:t>
      </w:r>
    </w:p>
    <w:p w14:paraId="73D05F5E" w14:textId="77777777" w:rsidR="009D58F4" w:rsidRDefault="009D58F4" w:rsidP="003A41D7">
      <w:pPr>
        <w:rPr>
          <w:ins w:id="48" w:author="Eerika Purgel" w:date="2025-09-21T17:10:00Z" w16du:dateUtc="2025-09-21T14:10:00Z"/>
        </w:rPr>
      </w:pPr>
    </w:p>
    <w:p w14:paraId="51FE583F" w14:textId="42D4ABD2" w:rsidR="008D3155" w:rsidRDefault="008156F8">
      <w:pPr>
        <w:ind w:left="765"/>
      </w:pPr>
      <w:r>
        <w:t xml:space="preserve">3.4. Toetatavad tegevused on kooskõlas „ei kahjusta oluliselt“ põhimõttega Euroopa  Parlamendi  ja nõukogu määruse (EL) 2020/852, millega kehtestatakse kestlike investeeringute hõlbustamise raamistik ja muudetakse määrust (EL) 2019/2088 (ELT L 198, 22.06.2020, lk 13–43), artikli 17 tähenduses. </w:t>
      </w:r>
    </w:p>
    <w:p w14:paraId="258C3B62" w14:textId="4B400C80" w:rsidR="008D3155" w:rsidRDefault="008156F8">
      <w:pPr>
        <w:ind w:left="765"/>
      </w:pPr>
      <w:r>
        <w:t xml:space="preserve">3.5. Detailse iga-aastase tegevuskava käesoleva käskkirja punktides 3.1-3.3 toodud toetatavate tegevuste raames kinnitab projekti juhtrühm </w:t>
      </w:r>
      <w:ins w:id="49" w:author="Eerika Purgel" w:date="2025-10-29T15:22:00Z" w16du:dateUtc="2025-10-29T13:22:00Z">
        <w:r w:rsidR="00356DC4">
          <w:t xml:space="preserve">iga </w:t>
        </w:r>
      </w:ins>
      <w:del w:id="50" w:author="Eerika Purgel" w:date="2025-10-29T15:22:00Z" w16du:dateUtc="2025-10-29T13:22:00Z">
        <w:r w:rsidDel="00356DC4">
          <w:delText>eelneva</w:delText>
        </w:r>
      </w:del>
      <w:r>
        <w:t xml:space="preserve"> aasta 15. </w:t>
      </w:r>
      <w:ins w:id="51" w:author="Eerika Purgel" w:date="2025-10-29T15:22:00Z" w16du:dateUtc="2025-10-29T13:22:00Z">
        <w:r w:rsidR="00356DC4">
          <w:t>jaanuariks</w:t>
        </w:r>
      </w:ins>
      <w:del w:id="52" w:author="Eerika Purgel" w:date="2025-10-29T15:22:00Z" w16du:dateUtc="2025-10-29T13:22:00Z">
        <w:r w:rsidDel="00356DC4">
          <w:delText>detsembriks</w:delText>
        </w:r>
      </w:del>
      <w:bookmarkStart w:id="53" w:name="_Hlk168995505"/>
      <w:r>
        <w:t xml:space="preserve">. </w:t>
      </w:r>
      <w:r w:rsidR="00542AF0" w:rsidRPr="00D657F2">
        <w:rPr>
          <w:szCs w:val="24"/>
        </w:rPr>
        <w:t>2024. aasta eelarve kinnitab juhtrühm hiljemalt 1.</w:t>
      </w:r>
      <w:r w:rsidR="00542AF0">
        <w:rPr>
          <w:szCs w:val="24"/>
        </w:rPr>
        <w:t xml:space="preserve"> </w:t>
      </w:r>
      <w:r w:rsidR="00542AF0" w:rsidRPr="00D657F2">
        <w:rPr>
          <w:szCs w:val="24"/>
        </w:rPr>
        <w:t>juuliks 2024.</w:t>
      </w:r>
    </w:p>
    <w:p w14:paraId="0FCEF7EB" w14:textId="77777777" w:rsidR="008D3155" w:rsidRDefault="008156F8" w:rsidP="0082116E">
      <w:pPr>
        <w:ind w:left="765"/>
      </w:pPr>
      <w:r>
        <w:t xml:space="preserve"> </w:t>
      </w:r>
    </w:p>
    <w:bookmarkEnd w:id="53"/>
    <w:p w14:paraId="1209B9A2" w14:textId="77777777" w:rsidR="008D3155" w:rsidRDefault="008156F8">
      <w:pPr>
        <w:pStyle w:val="Pealkiri1"/>
        <w:tabs>
          <w:tab w:val="center" w:pos="1307"/>
        </w:tabs>
        <w:ind w:left="0" w:firstLine="0"/>
      </w:pPr>
      <w:r>
        <w:t>4.</w:t>
      </w:r>
      <w:r>
        <w:rPr>
          <w:rFonts w:ascii="Arial" w:eastAsia="Arial" w:hAnsi="Arial" w:cs="Arial"/>
          <w:sz w:val="22"/>
        </w:rPr>
        <w:t xml:space="preserve"> </w:t>
      </w:r>
      <w:r>
        <w:rPr>
          <w:rFonts w:ascii="Arial" w:eastAsia="Arial" w:hAnsi="Arial" w:cs="Arial"/>
          <w:sz w:val="22"/>
        </w:rPr>
        <w:tab/>
      </w:r>
      <w:r>
        <w:t xml:space="preserve">Tulemused </w:t>
      </w:r>
    </w:p>
    <w:p w14:paraId="1A23255D" w14:textId="1D83034C" w:rsidR="008D3155" w:rsidRDefault="008156F8">
      <w:pPr>
        <w:ind w:left="765"/>
      </w:pPr>
      <w:bookmarkStart w:id="54" w:name="_Hlk168995685"/>
      <w:r>
        <w:t xml:space="preserve">4.1. Punktis 3 nimetatud tegevuste tulemusena on ettevõtted, füüsilised isikud, kohalikud omavalitsused ning muud osapooled teadlikud ringmajanduspõhiste lähenemiste valdkonnas, seda nii tootmise kui tarbimise suunal. Tegevuse tulemusena otsivad ettevõtted võimalusi oma tootmise efektiivsuse tõstmiseks, ringmajandusalaste lahenduste kasutamiseks ja seeläbi konkurentsivõimelisemaks ja jätkusuutlikumaks muutmiseks ning Eesti ressursitootlikkuse kasvu panustamiseks. Ettevõtted on teadlikud oma ettevõtte ressursside kasutusest, kemikaalide ohutust kasutamisest, kemikaalide kasutuse innovatsiooni vajalikkusest ja kuludest ning saavad aru ringmajanduse põhimõtetest, ressursiauditi ja/või kemikaaliauditi olemusest ja selle võimalikust kasust. Kasvab tarbijate teadlikkus nende rollist ja võimalustest edendada enda otsuste läbi ringmajandust. Kaalutletud ja vajadusel rakendatud on ringmajandust edendavaid digitaalseid lahendusi. Kohalikud omavalitsused ja füüsilised isikud on teadlikumad ringmajanduse valdkonnast ning potentsiaalsed taotlejad on teadlikud toetusmeetmetest. Avalik sektor on saanud piloteerida ringmajanduse alaseid lahendusi oma teenuste täiendamise osas. </w:t>
      </w:r>
    </w:p>
    <w:p w14:paraId="515D2C63" w14:textId="1EB99678" w:rsidR="008D3155" w:rsidRDefault="008156F8">
      <w:pPr>
        <w:tabs>
          <w:tab w:val="center" w:pos="4848"/>
        </w:tabs>
        <w:ind w:left="0" w:firstLine="0"/>
        <w:jc w:val="left"/>
      </w:pPr>
      <w:bookmarkStart w:id="55" w:name="_Hlk168995764"/>
      <w:bookmarkEnd w:id="54"/>
      <w:r>
        <w:t xml:space="preserve">4.2. </w:t>
      </w:r>
      <w:r>
        <w:tab/>
        <w:t>punktis 3.</w:t>
      </w:r>
      <w:ins w:id="56" w:author="Jaanika Vilde" w:date="2025-10-27T12:13:00Z" w16du:dateUtc="2025-10-27T10:13:00Z">
        <w:r w:rsidR="00175AC6">
          <w:t xml:space="preserve"> </w:t>
        </w:r>
      </w:ins>
      <w:r>
        <w:t>nimetatud tegevuste seireks ja hindamiseks kasutatav näitaja on järgmine:</w:t>
      </w:r>
      <w:r>
        <w:rPr>
          <w:b/>
        </w:rPr>
        <w:t xml:space="preserve"> </w:t>
      </w:r>
    </w:p>
    <w:p w14:paraId="3430DEB8" w14:textId="2504057A" w:rsidR="00C06CA8" w:rsidRDefault="008156F8">
      <w:pPr>
        <w:spacing w:after="0" w:line="259" w:lineRule="auto"/>
        <w:ind w:left="34" w:firstLine="0"/>
        <w:jc w:val="left"/>
      </w:pPr>
      <w:r>
        <w:t xml:space="preserve"> </w:t>
      </w:r>
    </w:p>
    <w:tbl>
      <w:tblPr>
        <w:tblStyle w:val="TableGrid"/>
        <w:tblW w:w="8621" w:type="dxa"/>
        <w:tblInd w:w="730" w:type="dxa"/>
        <w:tblLayout w:type="fixed"/>
        <w:tblCellMar>
          <w:top w:w="49" w:type="dxa"/>
          <w:left w:w="108" w:type="dxa"/>
          <w:right w:w="56" w:type="dxa"/>
        </w:tblCellMar>
        <w:tblLook w:val="04A0" w:firstRow="1" w:lastRow="0" w:firstColumn="1" w:lastColumn="0" w:noHBand="0" w:noVBand="1"/>
      </w:tblPr>
      <w:tblGrid>
        <w:gridCol w:w="1299"/>
        <w:gridCol w:w="1353"/>
        <w:gridCol w:w="631"/>
        <w:gridCol w:w="809"/>
        <w:gridCol w:w="809"/>
        <w:gridCol w:w="1452"/>
        <w:gridCol w:w="2268"/>
      </w:tblGrid>
      <w:tr w:rsidR="008D3155" w14:paraId="3E48D280" w14:textId="77777777" w:rsidTr="00891E45">
        <w:trPr>
          <w:trHeight w:val="698"/>
        </w:trPr>
        <w:tc>
          <w:tcPr>
            <w:tcW w:w="1299" w:type="dxa"/>
            <w:tcBorders>
              <w:top w:val="single" w:sz="4" w:space="0" w:color="000000"/>
              <w:left w:val="single" w:sz="4" w:space="0" w:color="000000"/>
              <w:bottom w:val="single" w:sz="4" w:space="0" w:color="000000"/>
              <w:right w:val="single" w:sz="4" w:space="0" w:color="000000"/>
            </w:tcBorders>
          </w:tcPr>
          <w:p w14:paraId="116D1D47" w14:textId="77777777" w:rsidR="008D3155" w:rsidRDefault="008156F8">
            <w:pPr>
              <w:spacing w:after="0" w:line="259" w:lineRule="auto"/>
              <w:ind w:left="0" w:firstLine="0"/>
              <w:jc w:val="center"/>
            </w:pPr>
            <w:bookmarkStart w:id="57" w:name="_Hlk211855841"/>
            <w:r>
              <w:rPr>
                <w:b/>
                <w:sz w:val="20"/>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2208DA47" w14:textId="77777777" w:rsidR="008D3155" w:rsidRDefault="008156F8">
            <w:pPr>
              <w:spacing w:after="0" w:line="259" w:lineRule="auto"/>
              <w:ind w:left="0" w:firstLine="8"/>
              <w:jc w:val="center"/>
            </w:pPr>
            <w:r>
              <w:rPr>
                <w:b/>
                <w:sz w:val="20"/>
              </w:rPr>
              <w:t xml:space="preserve">Näitaja nimetus ja mõõtühik </w:t>
            </w:r>
          </w:p>
        </w:tc>
        <w:tc>
          <w:tcPr>
            <w:tcW w:w="631" w:type="dxa"/>
            <w:tcBorders>
              <w:top w:val="single" w:sz="4" w:space="0" w:color="000000"/>
              <w:left w:val="single" w:sz="4" w:space="0" w:color="000000"/>
              <w:bottom w:val="single" w:sz="4" w:space="0" w:color="000000"/>
              <w:right w:val="single" w:sz="4" w:space="0" w:color="000000"/>
            </w:tcBorders>
            <w:vAlign w:val="center"/>
          </w:tcPr>
          <w:p w14:paraId="48AA9316" w14:textId="77777777" w:rsidR="008D3155" w:rsidRDefault="008156F8">
            <w:pPr>
              <w:spacing w:after="0" w:line="259" w:lineRule="auto"/>
              <w:ind w:left="0" w:firstLine="0"/>
              <w:jc w:val="center"/>
            </w:pPr>
            <w:proofErr w:type="spellStart"/>
            <w:r>
              <w:rPr>
                <w:b/>
                <w:sz w:val="20"/>
              </w:rPr>
              <w:t>Algta</w:t>
            </w:r>
            <w:proofErr w:type="spellEnd"/>
            <w:r>
              <w:rPr>
                <w:b/>
                <w:sz w:val="20"/>
              </w:rPr>
              <w:t xml:space="preserve"> se </w:t>
            </w:r>
          </w:p>
        </w:tc>
        <w:tc>
          <w:tcPr>
            <w:tcW w:w="809" w:type="dxa"/>
            <w:tcBorders>
              <w:top w:val="single" w:sz="4" w:space="0" w:color="000000"/>
              <w:left w:val="single" w:sz="4" w:space="0" w:color="000000"/>
              <w:bottom w:val="single" w:sz="4" w:space="0" w:color="000000"/>
              <w:right w:val="single" w:sz="4" w:space="0" w:color="000000"/>
            </w:tcBorders>
            <w:vAlign w:val="center"/>
          </w:tcPr>
          <w:p w14:paraId="52D97CCC" w14:textId="77777777" w:rsidR="008D3155" w:rsidRDefault="008156F8">
            <w:pPr>
              <w:spacing w:after="0" w:line="259" w:lineRule="auto"/>
              <w:ind w:left="0" w:right="56" w:firstLine="0"/>
              <w:jc w:val="center"/>
            </w:pPr>
            <w:r>
              <w:rPr>
                <w:b/>
                <w:sz w:val="20"/>
              </w:rPr>
              <w:t xml:space="preserve">Aasta </w:t>
            </w:r>
          </w:p>
        </w:tc>
        <w:tc>
          <w:tcPr>
            <w:tcW w:w="809" w:type="dxa"/>
            <w:tcBorders>
              <w:top w:val="single" w:sz="4" w:space="0" w:color="000000"/>
              <w:left w:val="single" w:sz="4" w:space="0" w:color="000000"/>
              <w:bottom w:val="single" w:sz="4" w:space="0" w:color="000000"/>
              <w:right w:val="single" w:sz="4" w:space="0" w:color="000000"/>
            </w:tcBorders>
          </w:tcPr>
          <w:p w14:paraId="7C9574B9" w14:textId="77777777" w:rsidR="008D3155" w:rsidRDefault="008156F8">
            <w:pPr>
              <w:spacing w:after="0" w:line="259" w:lineRule="auto"/>
              <w:ind w:left="0" w:firstLine="0"/>
              <w:jc w:val="center"/>
            </w:pPr>
            <w:r>
              <w:rPr>
                <w:b/>
                <w:sz w:val="20"/>
              </w:rPr>
              <w:t>2024 vahe sihttase</w:t>
            </w:r>
            <w:r>
              <w:rPr>
                <w:sz w:val="20"/>
              </w:rPr>
              <w:t xml:space="preserve"> </w:t>
            </w:r>
          </w:p>
        </w:tc>
        <w:tc>
          <w:tcPr>
            <w:tcW w:w="1452" w:type="dxa"/>
            <w:tcBorders>
              <w:top w:val="single" w:sz="4" w:space="0" w:color="000000"/>
              <w:left w:val="single" w:sz="4" w:space="0" w:color="000000"/>
              <w:bottom w:val="single" w:sz="4" w:space="0" w:color="000000"/>
              <w:right w:val="single" w:sz="4" w:space="0" w:color="000000"/>
            </w:tcBorders>
            <w:vAlign w:val="center"/>
          </w:tcPr>
          <w:p w14:paraId="0CABDC83" w14:textId="77777777" w:rsidR="008D3155" w:rsidRDefault="008156F8">
            <w:pPr>
              <w:spacing w:after="0" w:line="259" w:lineRule="auto"/>
              <w:ind w:left="0" w:firstLine="0"/>
              <w:jc w:val="center"/>
            </w:pPr>
            <w:r>
              <w:rPr>
                <w:b/>
                <w:sz w:val="20"/>
              </w:rPr>
              <w:t xml:space="preserve">2029 sihttase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8375872" w14:textId="77777777" w:rsidR="008D3155" w:rsidRDefault="008156F8">
            <w:pPr>
              <w:spacing w:after="0" w:line="259" w:lineRule="auto"/>
              <w:ind w:left="0" w:right="45" w:firstLine="0"/>
              <w:jc w:val="center"/>
            </w:pPr>
            <w:r>
              <w:rPr>
                <w:b/>
                <w:sz w:val="20"/>
              </w:rPr>
              <w:t>Selgitav teave</w:t>
            </w:r>
            <w:r>
              <w:rPr>
                <w:sz w:val="20"/>
              </w:rPr>
              <w:t xml:space="preserve"> </w:t>
            </w:r>
          </w:p>
        </w:tc>
      </w:tr>
      <w:tr w:rsidR="008D3155" w14:paraId="0C2CBB1F" w14:textId="77777777" w:rsidTr="00891E45">
        <w:trPr>
          <w:trHeight w:val="4380"/>
        </w:trPr>
        <w:tc>
          <w:tcPr>
            <w:tcW w:w="1299" w:type="dxa"/>
            <w:tcBorders>
              <w:top w:val="single" w:sz="4" w:space="0" w:color="000000"/>
              <w:left w:val="single" w:sz="4" w:space="0" w:color="000000"/>
              <w:bottom w:val="single" w:sz="4" w:space="0" w:color="000000"/>
              <w:right w:val="single" w:sz="4" w:space="0" w:color="000000"/>
            </w:tcBorders>
            <w:vAlign w:val="center"/>
          </w:tcPr>
          <w:p w14:paraId="0AC03E1D" w14:textId="77777777" w:rsidR="008D3155" w:rsidRDefault="008156F8">
            <w:pPr>
              <w:spacing w:after="0" w:line="240" w:lineRule="auto"/>
              <w:ind w:left="2" w:firstLine="0"/>
              <w:jc w:val="left"/>
            </w:pPr>
            <w:r>
              <w:rPr>
                <w:sz w:val="20"/>
              </w:rPr>
              <w:t xml:space="preserve">Meetmete nimekirja </w:t>
            </w:r>
          </w:p>
          <w:p w14:paraId="0C1B8833" w14:textId="77777777" w:rsidR="008D3155" w:rsidRDefault="008156F8">
            <w:pPr>
              <w:spacing w:after="0" w:line="259" w:lineRule="auto"/>
              <w:ind w:left="2" w:firstLine="0"/>
              <w:jc w:val="left"/>
            </w:pPr>
            <w:r>
              <w:rPr>
                <w:sz w:val="20"/>
              </w:rPr>
              <w:t xml:space="preserve">väljundnäitaja </w:t>
            </w:r>
          </w:p>
          <w:p w14:paraId="1744BFB5" w14:textId="77777777" w:rsidR="008D3155" w:rsidRDefault="008156F8">
            <w:pPr>
              <w:spacing w:after="0" w:line="259" w:lineRule="auto"/>
              <w:ind w:left="2" w:firstLine="0"/>
              <w:jc w:val="left"/>
            </w:pPr>
            <w:r>
              <w:rPr>
                <w:sz w:val="20"/>
              </w:rPr>
              <w:t xml:space="preserve"> </w:t>
            </w:r>
          </w:p>
        </w:tc>
        <w:tc>
          <w:tcPr>
            <w:tcW w:w="1353" w:type="dxa"/>
            <w:tcBorders>
              <w:top w:val="single" w:sz="4" w:space="0" w:color="000000"/>
              <w:left w:val="single" w:sz="4" w:space="0" w:color="000000"/>
              <w:bottom w:val="single" w:sz="4" w:space="0" w:color="000000"/>
              <w:right w:val="single" w:sz="4" w:space="0" w:color="000000"/>
            </w:tcBorders>
            <w:vAlign w:val="center"/>
          </w:tcPr>
          <w:p w14:paraId="437B388D" w14:textId="77777777" w:rsidR="008D3155" w:rsidRDefault="008156F8">
            <w:pPr>
              <w:spacing w:after="0" w:line="259" w:lineRule="auto"/>
              <w:ind w:left="0" w:firstLine="0"/>
              <w:jc w:val="left"/>
            </w:pPr>
            <w:r>
              <w:rPr>
                <w:sz w:val="20"/>
              </w:rPr>
              <w:t xml:space="preserve">Investeeringud ringmajanduse arendamisse (eurodes) </w:t>
            </w:r>
          </w:p>
        </w:tc>
        <w:tc>
          <w:tcPr>
            <w:tcW w:w="631" w:type="dxa"/>
            <w:tcBorders>
              <w:top w:val="single" w:sz="4" w:space="0" w:color="000000"/>
              <w:left w:val="single" w:sz="4" w:space="0" w:color="000000"/>
              <w:bottom w:val="single" w:sz="4" w:space="0" w:color="000000"/>
              <w:right w:val="single" w:sz="4" w:space="0" w:color="000000"/>
            </w:tcBorders>
            <w:vAlign w:val="center"/>
          </w:tcPr>
          <w:p w14:paraId="69356318" w14:textId="77777777" w:rsidR="008D3155" w:rsidRDefault="008156F8">
            <w:pPr>
              <w:spacing w:after="0" w:line="259" w:lineRule="auto"/>
              <w:ind w:left="0" w:right="53" w:firstLine="0"/>
              <w:jc w:val="center"/>
            </w:pPr>
            <w:r>
              <w:rPr>
                <w:sz w:val="20"/>
              </w:rPr>
              <w:t xml:space="preserve">0 </w:t>
            </w:r>
          </w:p>
        </w:tc>
        <w:tc>
          <w:tcPr>
            <w:tcW w:w="809" w:type="dxa"/>
            <w:tcBorders>
              <w:top w:val="single" w:sz="4" w:space="0" w:color="000000"/>
              <w:left w:val="single" w:sz="4" w:space="0" w:color="000000"/>
              <w:bottom w:val="single" w:sz="4" w:space="0" w:color="000000"/>
              <w:right w:val="single" w:sz="4" w:space="0" w:color="000000"/>
            </w:tcBorders>
            <w:vAlign w:val="center"/>
          </w:tcPr>
          <w:p w14:paraId="402782CF" w14:textId="77777777" w:rsidR="008D3155" w:rsidRDefault="008156F8">
            <w:pPr>
              <w:spacing w:after="0" w:line="259" w:lineRule="auto"/>
              <w:ind w:left="0" w:firstLine="0"/>
              <w:jc w:val="center"/>
            </w:pPr>
            <w:r>
              <w:rPr>
                <w:sz w:val="20"/>
              </w:rPr>
              <w:t xml:space="preserve">Ei kohaldu </w:t>
            </w:r>
          </w:p>
        </w:tc>
        <w:tc>
          <w:tcPr>
            <w:tcW w:w="809" w:type="dxa"/>
            <w:tcBorders>
              <w:top w:val="single" w:sz="4" w:space="0" w:color="000000"/>
              <w:left w:val="single" w:sz="4" w:space="0" w:color="000000"/>
              <w:bottom w:val="single" w:sz="4" w:space="0" w:color="000000"/>
              <w:right w:val="single" w:sz="4" w:space="0" w:color="000000"/>
            </w:tcBorders>
            <w:vAlign w:val="center"/>
          </w:tcPr>
          <w:p w14:paraId="46D2190A" w14:textId="77777777" w:rsidR="008D3155" w:rsidRDefault="008156F8">
            <w:pPr>
              <w:spacing w:after="0" w:line="259" w:lineRule="auto"/>
              <w:ind w:left="62" w:firstLine="0"/>
              <w:jc w:val="left"/>
            </w:pPr>
            <w:r>
              <w:rPr>
                <w:sz w:val="20"/>
              </w:rPr>
              <w:t xml:space="preserve">200 000 </w:t>
            </w:r>
          </w:p>
        </w:tc>
        <w:tc>
          <w:tcPr>
            <w:tcW w:w="1452" w:type="dxa"/>
            <w:tcBorders>
              <w:top w:val="single" w:sz="4" w:space="0" w:color="000000"/>
              <w:left w:val="single" w:sz="4" w:space="0" w:color="000000"/>
              <w:bottom w:val="single" w:sz="4" w:space="0" w:color="000000"/>
              <w:right w:val="single" w:sz="4" w:space="0" w:color="000000"/>
            </w:tcBorders>
            <w:vAlign w:val="center"/>
          </w:tcPr>
          <w:p w14:paraId="0517664F" w14:textId="192CD8CE" w:rsidR="008D3155" w:rsidRDefault="008156F8">
            <w:pPr>
              <w:spacing w:after="0" w:line="259" w:lineRule="auto"/>
              <w:ind w:left="58" w:firstLine="0"/>
              <w:jc w:val="left"/>
            </w:pPr>
            <w:r>
              <w:rPr>
                <w:sz w:val="20"/>
              </w:rPr>
              <w:t xml:space="preserve"> </w:t>
            </w:r>
            <w:ins w:id="58" w:author="Eerika Purgel" w:date="2025-10-29T14:47:00Z" w16du:dateUtc="2025-10-29T12:47:00Z">
              <w:r w:rsidR="00581335">
                <w:rPr>
                  <w:sz w:val="20"/>
                </w:rPr>
                <w:t>3 283 813,72</w:t>
              </w:r>
            </w:ins>
            <w:del w:id="59" w:author="Eerika Purgel" w:date="2025-10-20T12:43:00Z" w16du:dateUtc="2025-10-20T09:43:00Z">
              <w:r w:rsidR="00B30A06" w:rsidDel="00400864">
                <w:rPr>
                  <w:sz w:val="20"/>
                </w:rPr>
                <w:delText>3 352 941,18</w:delText>
              </w:r>
            </w:del>
          </w:p>
        </w:tc>
        <w:tc>
          <w:tcPr>
            <w:tcW w:w="2268" w:type="dxa"/>
            <w:tcBorders>
              <w:top w:val="single" w:sz="4" w:space="0" w:color="000000"/>
              <w:left w:val="single" w:sz="4" w:space="0" w:color="000000"/>
              <w:bottom w:val="single" w:sz="4" w:space="0" w:color="000000"/>
              <w:right w:val="single" w:sz="4" w:space="0" w:color="000000"/>
            </w:tcBorders>
          </w:tcPr>
          <w:p w14:paraId="6DBC97B9" w14:textId="30FC9575" w:rsidR="008D3155" w:rsidRDefault="008156F8">
            <w:pPr>
              <w:spacing w:after="11" w:line="251" w:lineRule="auto"/>
              <w:ind w:left="2" w:firstLine="0"/>
              <w:jc w:val="left"/>
            </w:pPr>
            <w:r>
              <w:rPr>
                <w:sz w:val="20"/>
              </w:rPr>
              <w:t xml:space="preserve">Näitajasse arvestatakse investeeringud ringmajanduse arengu toetamiseks (nii EL toetus kui riiklik kaasfinantseering). </w:t>
            </w:r>
          </w:p>
          <w:p w14:paraId="771588CB" w14:textId="39E931ED" w:rsidR="008D3155" w:rsidRDefault="008156F8">
            <w:pPr>
              <w:spacing w:after="0" w:line="256" w:lineRule="auto"/>
              <w:ind w:left="2" w:firstLine="0"/>
              <w:jc w:val="left"/>
            </w:pPr>
            <w:r>
              <w:rPr>
                <w:sz w:val="20"/>
              </w:rPr>
              <w:t xml:space="preserve">Ringmajanduse jaoks on vajalik arendada riigi tasandil ühtset lähenemist nii teavituse, koolituse kui ka reaalsete lahenduste osas. </w:t>
            </w:r>
          </w:p>
          <w:p w14:paraId="102DC5DD" w14:textId="77777777" w:rsidR="008D3155" w:rsidRDefault="008156F8">
            <w:pPr>
              <w:spacing w:after="0" w:line="259" w:lineRule="auto"/>
              <w:ind w:left="2" w:firstLine="0"/>
              <w:jc w:val="left"/>
            </w:pPr>
            <w:r>
              <w:rPr>
                <w:sz w:val="20"/>
              </w:rPr>
              <w:t xml:space="preserve">Saavutustaset  </w:t>
            </w:r>
          </w:p>
          <w:p w14:paraId="470C7B56" w14:textId="77777777" w:rsidR="008D3155" w:rsidRDefault="008156F8">
            <w:pPr>
              <w:spacing w:after="0" w:line="259" w:lineRule="auto"/>
              <w:ind w:left="2" w:firstLine="0"/>
              <w:jc w:val="left"/>
            </w:pPr>
            <w:r>
              <w:rPr>
                <w:sz w:val="20"/>
              </w:rPr>
              <w:t xml:space="preserve">raporteeritakse </w:t>
            </w:r>
          </w:p>
          <w:p w14:paraId="44E47A18" w14:textId="13FE8D43" w:rsidR="008D3155" w:rsidRDefault="008156F8">
            <w:pPr>
              <w:spacing w:after="0" w:line="259" w:lineRule="auto"/>
              <w:ind w:left="2" w:right="53" w:firstLine="0"/>
            </w:pPr>
            <w:r>
              <w:rPr>
                <w:sz w:val="20"/>
              </w:rPr>
              <w:t>Jooksvalt</w:t>
            </w:r>
            <w:r w:rsidR="00E5166A">
              <w:rPr>
                <w:sz w:val="20"/>
              </w:rPr>
              <w:t xml:space="preserve"> </w:t>
            </w:r>
            <w:r>
              <w:rPr>
                <w:sz w:val="20"/>
              </w:rPr>
              <w:t xml:space="preserve">vastavalt kulude tegemisele SFOS maksete info alusel. </w:t>
            </w:r>
          </w:p>
        </w:tc>
      </w:tr>
    </w:tbl>
    <w:bookmarkEnd w:id="55"/>
    <w:bookmarkEnd w:id="57"/>
    <w:p w14:paraId="2B1343EB" w14:textId="77777777" w:rsidR="008D3155" w:rsidRDefault="008156F8">
      <w:pPr>
        <w:spacing w:after="12" w:line="259" w:lineRule="auto"/>
        <w:ind w:left="34" w:firstLine="0"/>
        <w:jc w:val="left"/>
      </w:pPr>
      <w:r>
        <w:lastRenderedPageBreak/>
        <w:t xml:space="preserve"> </w:t>
      </w:r>
      <w:r>
        <w:tab/>
        <w:t xml:space="preserve"> </w:t>
      </w:r>
    </w:p>
    <w:p w14:paraId="1D2155EE" w14:textId="77777777" w:rsidR="008D3155" w:rsidRDefault="008156F8">
      <w:pPr>
        <w:tabs>
          <w:tab w:val="center" w:pos="4695"/>
        </w:tabs>
        <w:ind w:left="0" w:firstLine="0"/>
        <w:jc w:val="left"/>
      </w:pPr>
      <w:r>
        <w:t xml:space="preserve">4.3.  </w:t>
      </w:r>
      <w:r>
        <w:tab/>
        <w:t xml:space="preserve">Projektile kehtestatakse vajaduse korral spetsiifilised näitajad projekti juhtrühmas. </w:t>
      </w:r>
    </w:p>
    <w:p w14:paraId="22EA50D9" w14:textId="77777777" w:rsidR="008D3155" w:rsidRDefault="008156F8">
      <w:pPr>
        <w:spacing w:after="14" w:line="259" w:lineRule="auto"/>
        <w:ind w:left="34" w:firstLine="0"/>
        <w:jc w:val="left"/>
      </w:pPr>
      <w:r>
        <w:t xml:space="preserve"> </w:t>
      </w:r>
    </w:p>
    <w:p w14:paraId="122C4FF4" w14:textId="77777777" w:rsidR="008D3155" w:rsidRDefault="008156F8">
      <w:pPr>
        <w:pStyle w:val="Pealkiri1"/>
        <w:tabs>
          <w:tab w:val="center" w:pos="3035"/>
        </w:tabs>
        <w:ind w:left="0" w:firstLine="0"/>
      </w:pPr>
      <w:r>
        <w:t xml:space="preserve">5. </w:t>
      </w:r>
      <w:r>
        <w:tab/>
        <w:t xml:space="preserve">Rakendusasutus, rakendussüksus ja elluviija </w:t>
      </w:r>
    </w:p>
    <w:p w14:paraId="4904032E" w14:textId="1D63106A" w:rsidR="008D3155" w:rsidRDefault="008156F8">
      <w:pPr>
        <w:tabs>
          <w:tab w:val="center" w:pos="3482"/>
        </w:tabs>
        <w:ind w:left="0" w:firstLine="0"/>
        <w:jc w:val="left"/>
      </w:pPr>
      <w:r>
        <w:t xml:space="preserve">5.1. </w:t>
      </w:r>
      <w:r>
        <w:tab/>
        <w:t>Rakendusasutus on Kliimaministeerium</w:t>
      </w:r>
      <w:del w:id="60" w:author="Eerika Purgel" w:date="2025-09-21T16:56:00Z" w16du:dateUtc="2025-09-21T13:56:00Z">
        <w:r w:rsidDel="009A693F">
          <w:delText>i finantsosakond</w:delText>
        </w:r>
      </w:del>
      <w:r>
        <w:t xml:space="preserve">. </w:t>
      </w:r>
    </w:p>
    <w:p w14:paraId="39FAD6C0" w14:textId="25F11AB5" w:rsidR="008D3155" w:rsidRDefault="008156F8">
      <w:pPr>
        <w:tabs>
          <w:tab w:val="center" w:pos="3877"/>
        </w:tabs>
        <w:ind w:left="0" w:firstLine="0"/>
        <w:jc w:val="left"/>
      </w:pPr>
      <w:r>
        <w:t xml:space="preserve">5.2. </w:t>
      </w:r>
      <w:r>
        <w:tab/>
        <w:t xml:space="preserve">Rakendusüksus on </w:t>
      </w:r>
      <w:bookmarkStart w:id="61" w:name="_Hlk211861796"/>
      <w:ins w:id="62" w:author="Jaanika Vilde" w:date="2025-10-27T12:17:00Z" w16du:dateUtc="2025-10-27T10:17:00Z">
        <w:r w:rsidR="00DB4597">
          <w:t>s</w:t>
        </w:r>
      </w:ins>
      <w:del w:id="63" w:author="Jaanika Vilde" w:date="2025-10-27T12:17:00Z" w16du:dateUtc="2025-10-27T10:17:00Z">
        <w:r w:rsidDel="00DB4597">
          <w:delText>S</w:delText>
        </w:r>
      </w:del>
      <w:r>
        <w:t>ihtasutus</w:t>
      </w:r>
      <w:ins w:id="64" w:author="Jaanika Vilde" w:date="2025-10-27T12:15:00Z" w16du:dateUtc="2025-10-27T10:15:00Z">
        <w:r w:rsidR="004A0EFB">
          <w:t>e</w:t>
        </w:r>
      </w:ins>
      <w:r>
        <w:t xml:space="preserve"> Keskkonnainvesteeringute Keskus</w:t>
      </w:r>
      <w:bookmarkEnd w:id="61"/>
      <w:ins w:id="65" w:author="Jaanika Vilde" w:date="2025-10-27T12:15:00Z" w16du:dateUtc="2025-10-27T10:15:00Z">
        <w:r w:rsidR="004A0EFB">
          <w:t xml:space="preserve"> </w:t>
        </w:r>
        <w:bookmarkStart w:id="66" w:name="_Hlk212638591"/>
        <w:r w:rsidR="00FA1BC2">
          <w:t xml:space="preserve">toetuste ja teenuste </w:t>
        </w:r>
        <w:bookmarkEnd w:id="66"/>
        <w:r w:rsidR="00FA1BC2">
          <w:t>osako</w:t>
        </w:r>
      </w:ins>
      <w:ins w:id="67" w:author="Jaanika Vilde" w:date="2025-10-27T12:16:00Z" w16du:dateUtc="2025-10-27T10:16:00Z">
        <w:r w:rsidR="00FA1BC2">
          <w:t>nd</w:t>
        </w:r>
      </w:ins>
      <w:ins w:id="68" w:author="Eerika Purgel" w:date="2025-10-20T14:09:00Z" w16du:dateUtc="2025-10-20T11:09:00Z">
        <w:del w:id="69" w:author="Jaanika Vilde" w:date="2025-10-27T12:16:00Z" w16du:dateUtc="2025-10-27T10:16:00Z">
          <w:r w:rsidR="00230957" w:rsidDel="00FA1BC2">
            <w:delText>e</w:delText>
          </w:r>
        </w:del>
      </w:ins>
      <w:ins w:id="70" w:author="Eerika Purgel" w:date="2025-10-20T14:14:00Z" w16du:dateUtc="2025-10-20T11:14:00Z">
        <w:del w:id="71" w:author="Jaanika Vilde" w:date="2025-10-27T12:16:00Z" w16du:dateUtc="2025-10-27T10:16:00Z">
          <w:r w:rsidR="00230957" w:rsidDel="00FA1BC2">
            <w:delText xml:space="preserve"> </w:delText>
          </w:r>
        </w:del>
      </w:ins>
      <w:ins w:id="72" w:author="Eerika Purgel" w:date="2025-10-20T14:15:00Z" w16du:dateUtc="2025-10-20T11:15:00Z">
        <w:del w:id="73" w:author="Jaanika Vilde" w:date="2025-10-27T12:16:00Z" w16du:dateUtc="2025-10-27T10:16:00Z">
          <w:r w:rsidR="00230957" w:rsidDel="00FA1BC2">
            <w:delText>rahastamise valdkond</w:delText>
          </w:r>
        </w:del>
      </w:ins>
      <w:r>
        <w:t>.</w:t>
      </w:r>
      <w:r>
        <w:rPr>
          <w:i/>
        </w:rPr>
        <w:t xml:space="preserve"> </w:t>
      </w:r>
    </w:p>
    <w:p w14:paraId="670D51D3" w14:textId="296A055E" w:rsidR="008D3155" w:rsidRDefault="008156F8">
      <w:pPr>
        <w:tabs>
          <w:tab w:val="center" w:pos="2835"/>
        </w:tabs>
        <w:ind w:left="0" w:firstLine="0"/>
        <w:jc w:val="left"/>
      </w:pPr>
      <w:r>
        <w:t xml:space="preserve">5.3. </w:t>
      </w:r>
      <w:r>
        <w:tab/>
        <w:t xml:space="preserve">Tegevuste elluviija on </w:t>
      </w:r>
      <w:bookmarkStart w:id="74" w:name="_Hlk212643976"/>
      <w:ins w:id="75" w:author="Jaanika Vilde" w:date="2025-10-27T12:17:00Z" w16du:dateUtc="2025-10-27T10:17:00Z">
        <w:r w:rsidR="00DB4597">
          <w:t>s</w:t>
        </w:r>
      </w:ins>
      <w:ins w:id="76" w:author="Eerika Purgel" w:date="2025-09-21T16:56:00Z" w16du:dateUtc="2025-09-21T13:56:00Z">
        <w:r w:rsidR="009A693F">
          <w:t>ihtasutus</w:t>
        </w:r>
      </w:ins>
      <w:ins w:id="77" w:author="Jaanika Vilde" w:date="2025-10-27T12:16:00Z" w16du:dateUtc="2025-10-27T10:16:00Z">
        <w:r w:rsidR="00FA1BC2">
          <w:t>e</w:t>
        </w:r>
      </w:ins>
      <w:ins w:id="78" w:author="Eerika Purgel" w:date="2025-09-21T16:56:00Z" w16du:dateUtc="2025-09-21T13:56:00Z">
        <w:r w:rsidR="009A693F">
          <w:t xml:space="preserve"> Keskkonnainvesteeringute Keskus</w:t>
        </w:r>
      </w:ins>
      <w:ins w:id="79" w:author="Eerika Purgel" w:date="2025-10-20T14:10:00Z" w16du:dateUtc="2025-10-20T11:10:00Z">
        <w:del w:id="80" w:author="Jaanika Vilde" w:date="2025-10-27T12:16:00Z" w16du:dateUtc="2025-10-27T10:16:00Z">
          <w:r w:rsidR="00230957" w:rsidDel="00FA1BC2">
            <w:delText>e</w:delText>
          </w:r>
        </w:del>
        <w:r w:rsidR="00230957">
          <w:t xml:space="preserve"> </w:t>
        </w:r>
      </w:ins>
      <w:ins w:id="81" w:author="Eerika Purgel" w:date="2025-10-20T14:14:00Z" w16du:dateUtc="2025-10-20T11:14:00Z">
        <w:r w:rsidR="00230957">
          <w:rPr>
            <w:rFonts w:ascii="Open Sans" w:hAnsi="Open Sans" w:cs="Open Sans"/>
            <w:color w:val="242318"/>
            <w:sz w:val="27"/>
            <w:szCs w:val="27"/>
            <w:shd w:val="clear" w:color="auto" w:fill="FFFFFF"/>
          </w:rPr>
          <w:t> </w:t>
        </w:r>
        <w:bookmarkStart w:id="82" w:name="_Hlk211862417"/>
        <w:r w:rsidR="00230957" w:rsidRPr="00230957">
          <w:rPr>
            <w:color w:val="242318"/>
            <w:szCs w:val="24"/>
            <w:shd w:val="clear" w:color="auto" w:fill="FFFFFF"/>
          </w:rPr>
          <w:t>arengu- ja koostöö</w:t>
        </w:r>
      </w:ins>
      <w:ins w:id="83" w:author="Jaanika Vilde" w:date="2025-10-27T12:16:00Z" w16du:dateUtc="2025-10-27T10:16:00Z">
        <w:r w:rsidR="00FA1BC2">
          <w:rPr>
            <w:szCs w:val="24"/>
          </w:rPr>
          <w:t>koda</w:t>
        </w:r>
      </w:ins>
      <w:bookmarkEnd w:id="74"/>
      <w:ins w:id="84" w:author="Eerika Purgel" w:date="2025-10-20T14:10:00Z" w16du:dateUtc="2025-10-20T11:10:00Z">
        <w:del w:id="85" w:author="Jaanika Vilde" w:date="2025-10-27T12:16:00Z" w16du:dateUtc="2025-10-27T10:16:00Z">
          <w:r w:rsidR="00230957" w:rsidRPr="00230957" w:rsidDel="00FA1BC2">
            <w:rPr>
              <w:szCs w:val="24"/>
            </w:rPr>
            <w:delText>osakond</w:delText>
          </w:r>
        </w:del>
      </w:ins>
      <w:bookmarkEnd w:id="82"/>
      <w:del w:id="86" w:author="Eerika Purgel" w:date="2025-09-21T16:56:00Z" w16du:dateUtc="2025-09-21T13:56:00Z">
        <w:r w:rsidDel="009A693F">
          <w:delText>Kliimaministeerium</w:delText>
        </w:r>
      </w:del>
      <w:r>
        <w:t xml:space="preserve">. </w:t>
      </w:r>
    </w:p>
    <w:p w14:paraId="0508EFD6" w14:textId="77777777" w:rsidR="008D3155" w:rsidRDefault="008156F8">
      <w:pPr>
        <w:spacing w:after="14" w:line="259" w:lineRule="auto"/>
        <w:ind w:left="34" w:firstLine="0"/>
        <w:jc w:val="left"/>
      </w:pPr>
      <w:r>
        <w:t xml:space="preserve"> </w:t>
      </w:r>
    </w:p>
    <w:p w14:paraId="42E59299" w14:textId="77777777" w:rsidR="008D3155" w:rsidRDefault="008156F8">
      <w:pPr>
        <w:pStyle w:val="Pealkiri1"/>
        <w:tabs>
          <w:tab w:val="center" w:pos="1692"/>
        </w:tabs>
        <w:ind w:left="0" w:firstLine="0"/>
      </w:pPr>
      <w:r>
        <w:t xml:space="preserve">6. </w:t>
      </w:r>
      <w:r>
        <w:tab/>
        <w:t xml:space="preserve">Projekti juhtrühm </w:t>
      </w:r>
    </w:p>
    <w:p w14:paraId="7C35D7B6" w14:textId="4111B87D" w:rsidR="008D3155" w:rsidRDefault="008156F8">
      <w:pPr>
        <w:ind w:left="765"/>
      </w:pPr>
      <w:r>
        <w:t xml:space="preserve">6.1. Elluviija moodustab projekti juhtrühma, mis koosneb elluviija, Keskkonnaameti, Keskkonnaagentuuri, Haridusministeeriumi, Regionaal- ja </w:t>
      </w:r>
      <w:r w:rsidR="005649C8">
        <w:t>p</w:t>
      </w:r>
      <w:r>
        <w:t xml:space="preserve">õllumajandusministeeriumi ja Kliimaministeeriumi </w:t>
      </w:r>
      <w:del w:id="87" w:author="Eerika Purgel" w:date="2025-09-21T16:56:00Z" w16du:dateUtc="2025-09-21T13:56:00Z">
        <w:r w:rsidDel="009A693F">
          <w:delText xml:space="preserve">finantsosakonna </w:delText>
        </w:r>
      </w:del>
      <w:r>
        <w:t xml:space="preserve">esindajatest. </w:t>
      </w:r>
    </w:p>
    <w:p w14:paraId="38A1630B" w14:textId="77777777" w:rsidR="008D3155" w:rsidRDefault="008156F8">
      <w:pPr>
        <w:tabs>
          <w:tab w:val="center" w:pos="3947"/>
        </w:tabs>
        <w:ind w:left="0" w:firstLine="0"/>
        <w:jc w:val="left"/>
      </w:pPr>
      <w:r>
        <w:t xml:space="preserve">6.2. </w:t>
      </w:r>
      <w:r>
        <w:tab/>
        <w:t xml:space="preserve">Projekti juhtrühma kaasatakse vaatlejana rakendusüksuse esindaja. </w:t>
      </w:r>
    </w:p>
    <w:p w14:paraId="226175A3" w14:textId="77777777" w:rsidR="008D3155" w:rsidRDefault="008156F8">
      <w:pPr>
        <w:ind w:left="765"/>
      </w:pPr>
      <w:r>
        <w:t xml:space="preserve">6.3. Projekti juhtrühm koordineerib projekti rakendamist, hindab projekti rakendamise edukust ning kinnitab projekti detailse tegevuskava, hankeplaanid, aastaeelarve ja edenemise aruanded. </w:t>
      </w:r>
    </w:p>
    <w:p w14:paraId="0FEAC37D" w14:textId="77777777" w:rsidR="008D3155" w:rsidRDefault="008156F8">
      <w:pPr>
        <w:tabs>
          <w:tab w:val="center" w:pos="3986"/>
        </w:tabs>
        <w:ind w:left="0" w:firstLine="0"/>
        <w:jc w:val="left"/>
      </w:pPr>
      <w:r>
        <w:t xml:space="preserve">6.4. </w:t>
      </w:r>
      <w:r>
        <w:tab/>
        <w:t xml:space="preserve">Projekti elluviija ei osale projekti rakendamise edukuse hindamisel. </w:t>
      </w:r>
    </w:p>
    <w:p w14:paraId="3C5A3AA6" w14:textId="77777777" w:rsidR="008D3155" w:rsidRDefault="008156F8">
      <w:pPr>
        <w:tabs>
          <w:tab w:val="center" w:pos="2831"/>
        </w:tabs>
        <w:ind w:left="0" w:firstLine="0"/>
        <w:jc w:val="left"/>
      </w:pPr>
      <w:r>
        <w:t xml:space="preserve">6.5. </w:t>
      </w:r>
      <w:r>
        <w:tab/>
        <w:t xml:space="preserve">Projekti juhtrühma tööd korraldab elluviija. </w:t>
      </w:r>
    </w:p>
    <w:p w14:paraId="6C88BA88" w14:textId="77777777" w:rsidR="008D3155" w:rsidRDefault="008156F8">
      <w:pPr>
        <w:tabs>
          <w:tab w:val="center" w:pos="3852"/>
        </w:tabs>
        <w:ind w:left="0" w:firstLine="0"/>
        <w:jc w:val="left"/>
      </w:pPr>
      <w:r>
        <w:t xml:space="preserve">6.6. </w:t>
      </w:r>
      <w:r>
        <w:tab/>
        <w:t xml:space="preserve">Projekti juhtrühmal on õigus eelarve piires eelarveridasid muuta. </w:t>
      </w:r>
    </w:p>
    <w:p w14:paraId="2FB91666" w14:textId="77777777" w:rsidR="00374A48" w:rsidRPr="00374A48" w:rsidRDefault="00374A48" w:rsidP="006E0AA3">
      <w:pPr>
        <w:rPr>
          <w:szCs w:val="24"/>
        </w:rPr>
      </w:pPr>
      <w:bookmarkStart w:id="88" w:name="_Hlk168995924"/>
      <w:r w:rsidRPr="00374A48">
        <w:rPr>
          <w:szCs w:val="24"/>
        </w:rPr>
        <w:t>6.7. Juhtrühm otsustab konsensuslikult, millised tegevused projektis ära tehakse, arvestades ühendmääruse §-s 7 nimetatud valikukriteeriume, samuti projekti eesmärke,</w:t>
      </w:r>
      <w:r w:rsidRPr="00374A48" w:rsidDel="00DC41D8">
        <w:rPr>
          <w:szCs w:val="24"/>
        </w:rPr>
        <w:t xml:space="preserve"> </w:t>
      </w:r>
      <w:r w:rsidRPr="00374A48">
        <w:rPr>
          <w:szCs w:val="24"/>
        </w:rPr>
        <w:t xml:space="preserve">kuluefektiivsust ja kulude abikõlblikkust. </w:t>
      </w:r>
    </w:p>
    <w:p w14:paraId="6A9D1FD8" w14:textId="77777777" w:rsidR="00374A48" w:rsidRPr="00374A48" w:rsidRDefault="00374A48" w:rsidP="00374A48">
      <w:pPr>
        <w:tabs>
          <w:tab w:val="center" w:pos="4722"/>
        </w:tabs>
        <w:spacing w:after="0" w:line="259" w:lineRule="auto"/>
        <w:ind w:left="708" w:hanging="708"/>
        <w:jc w:val="left"/>
        <w:rPr>
          <w:szCs w:val="24"/>
        </w:rPr>
      </w:pPr>
      <w:r w:rsidRPr="00374A48">
        <w:rPr>
          <w:color w:val="242424"/>
          <w:szCs w:val="24"/>
        </w:rPr>
        <w:t>6.8.</w:t>
      </w:r>
      <w:r w:rsidRPr="00374A48">
        <w:rPr>
          <w:color w:val="242424"/>
          <w:szCs w:val="24"/>
        </w:rPr>
        <w:tab/>
        <w:t xml:space="preserve">Kui juhtrühm ei jõua konsensusele, langetab otsuse </w:t>
      </w:r>
      <w:r w:rsidRPr="00374A48">
        <w:rPr>
          <w:szCs w:val="24"/>
        </w:rPr>
        <w:t xml:space="preserve">arvestades ühendmääruse §-s 7 </w:t>
      </w:r>
    </w:p>
    <w:p w14:paraId="28DB84AD" w14:textId="57796471" w:rsidR="00374A48" w:rsidRPr="00374A48" w:rsidRDefault="00374A48" w:rsidP="00374A48">
      <w:pPr>
        <w:tabs>
          <w:tab w:val="center" w:pos="4722"/>
        </w:tabs>
        <w:spacing w:after="0" w:line="259" w:lineRule="auto"/>
        <w:ind w:left="708" w:hanging="708"/>
        <w:jc w:val="left"/>
        <w:rPr>
          <w:color w:val="242424"/>
          <w:szCs w:val="24"/>
        </w:rPr>
      </w:pPr>
      <w:r w:rsidRPr="00374A48">
        <w:rPr>
          <w:szCs w:val="24"/>
        </w:rPr>
        <w:t xml:space="preserve">nimetatud valikukriteeriume </w:t>
      </w:r>
      <w:r w:rsidRPr="00374A48">
        <w:rPr>
          <w:color w:val="242424"/>
          <w:szCs w:val="24"/>
        </w:rPr>
        <w:t>Kliimaministeerium.“;</w:t>
      </w:r>
    </w:p>
    <w:p w14:paraId="32324A1F" w14:textId="77777777" w:rsidR="00A66C48" w:rsidRDefault="00A66C48" w:rsidP="0074638D">
      <w:pPr>
        <w:tabs>
          <w:tab w:val="center" w:pos="4722"/>
        </w:tabs>
        <w:spacing w:after="0" w:line="259" w:lineRule="auto"/>
        <w:ind w:left="708" w:hanging="708"/>
        <w:jc w:val="left"/>
      </w:pPr>
    </w:p>
    <w:bookmarkEnd w:id="88"/>
    <w:p w14:paraId="2DE69215" w14:textId="77777777" w:rsidR="008D3155" w:rsidRDefault="008156F8" w:rsidP="002515BB">
      <w:pPr>
        <w:spacing w:after="14" w:line="259" w:lineRule="auto"/>
        <w:ind w:left="34" w:firstLine="0"/>
        <w:jc w:val="left"/>
      </w:pPr>
      <w:r>
        <w:t xml:space="preserve">7. </w:t>
      </w:r>
      <w:r>
        <w:tab/>
        <w:t>Tegevuste abikõlblikkuse periood</w:t>
      </w:r>
      <w:r>
        <w:rPr>
          <w:i/>
        </w:rPr>
        <w:t xml:space="preserve"> </w:t>
      </w:r>
    </w:p>
    <w:p w14:paraId="017F0474" w14:textId="77777777" w:rsidR="008D3155" w:rsidRDefault="008156F8">
      <w:pPr>
        <w:ind w:left="47" w:firstLine="0"/>
      </w:pPr>
      <w:r>
        <w:t xml:space="preserve">Tegevuste abikõlblikkuse periood algab 1. jaanuaril 2023. aastal ning lõpeb 31. detsembril 2029. aastal. </w:t>
      </w:r>
    </w:p>
    <w:p w14:paraId="7C5D6E05" w14:textId="4ED44DD4" w:rsidR="00E70B89" w:rsidRDefault="008156F8">
      <w:pPr>
        <w:spacing w:after="14" w:line="259" w:lineRule="auto"/>
        <w:ind w:left="34" w:firstLine="0"/>
        <w:jc w:val="left"/>
      </w:pPr>
      <w:r>
        <w:t xml:space="preserve"> </w:t>
      </w:r>
    </w:p>
    <w:p w14:paraId="58AADD6B" w14:textId="77777777" w:rsidR="008D3155" w:rsidRDefault="008156F8">
      <w:pPr>
        <w:pStyle w:val="Pealkiri1"/>
        <w:tabs>
          <w:tab w:val="center" w:pos="1650"/>
        </w:tabs>
        <w:ind w:left="0" w:firstLine="0"/>
      </w:pPr>
      <w:r>
        <w:t xml:space="preserve">8. </w:t>
      </w:r>
      <w:r>
        <w:tab/>
        <w:t>Tegevuste eelarve</w:t>
      </w:r>
      <w:r>
        <w:rPr>
          <w:i/>
        </w:rPr>
        <w:t xml:space="preserve"> </w:t>
      </w:r>
    </w:p>
    <w:p w14:paraId="2DFD38DC" w14:textId="77777777" w:rsidR="008D3155" w:rsidRDefault="008156F8">
      <w:pPr>
        <w:tabs>
          <w:tab w:val="center" w:pos="2698"/>
        </w:tabs>
        <w:ind w:left="0" w:firstLine="0"/>
        <w:jc w:val="left"/>
      </w:pPr>
      <w:bookmarkStart w:id="89" w:name="_Hlk211856327"/>
      <w:r>
        <w:t xml:space="preserve">8.1. </w:t>
      </w:r>
      <w:r>
        <w:tab/>
        <w:t xml:space="preserve">Toetust makstakse Ühtekuuluvusfondist. </w:t>
      </w:r>
    </w:p>
    <w:p w14:paraId="667B1920" w14:textId="77777777" w:rsidR="008D3155" w:rsidRDefault="008156F8">
      <w:pPr>
        <w:ind w:left="765"/>
      </w:pPr>
      <w:r>
        <w:t xml:space="preserve">8.2. Toetuse maksimaalne osakaal on 85% abikõlblikest kuludest ning projekti riikliku kaasfinantseerimise minimaalne osakaal on 15% abikõlblikest kuludest. </w:t>
      </w:r>
    </w:p>
    <w:p w14:paraId="1B7FCC39" w14:textId="7ACE5ED2" w:rsidR="008D3155" w:rsidRDefault="008156F8">
      <w:pPr>
        <w:ind w:left="765"/>
      </w:pPr>
      <w:r>
        <w:t xml:space="preserve">8.3. </w:t>
      </w:r>
      <w:bookmarkStart w:id="90" w:name="_Hlk211862520"/>
      <w:r>
        <w:t xml:space="preserve">Projekti kogueelarve on </w:t>
      </w:r>
      <w:ins w:id="91" w:author="Eerika Purgel" w:date="2025-10-20T12:43:00Z" w16du:dateUtc="2025-10-20T09:43:00Z">
        <w:r w:rsidR="00D45986">
          <w:t>3</w:t>
        </w:r>
      </w:ins>
      <w:ins w:id="92" w:author="Eerika Purgel" w:date="2025-10-29T14:47:00Z" w16du:dateUtc="2025-10-29T12:47:00Z">
        <w:r w:rsidR="00581335">
          <w:t> 283 813,72</w:t>
        </w:r>
      </w:ins>
      <w:del w:id="93" w:author="Eerika Purgel" w:date="2025-10-20T12:44:00Z" w16du:dateUtc="2025-10-20T09:44:00Z">
        <w:r w:rsidR="00DE5D33" w:rsidDel="00D45986">
          <w:delText>3 352 941,18</w:delText>
        </w:r>
      </w:del>
      <w:r w:rsidR="00A66C48">
        <w:t xml:space="preserve"> </w:t>
      </w:r>
      <w:r>
        <w:t xml:space="preserve">eurot, millest EL toetus on </w:t>
      </w:r>
      <w:ins w:id="94" w:author="Eerika Purgel" w:date="2025-10-29T14:47:00Z" w16du:dateUtc="2025-10-29T12:47:00Z">
        <w:r w:rsidR="00581335">
          <w:t>2 791 241,66</w:t>
        </w:r>
      </w:ins>
      <w:del w:id="95" w:author="Eerika Purgel" w:date="2025-10-20T12:53:00Z" w16du:dateUtc="2025-10-20T09:53:00Z">
        <w:r w:rsidR="00DE5D33" w:rsidDel="00820F98">
          <w:delText>2 850 000,00</w:delText>
        </w:r>
      </w:del>
      <w:r>
        <w:rPr>
          <w:b/>
        </w:rPr>
        <w:t xml:space="preserve"> </w:t>
      </w:r>
      <w:r>
        <w:t xml:space="preserve">eurot ning riiklik kaasfinantseering on </w:t>
      </w:r>
      <w:ins w:id="96" w:author="Eerika Purgel" w:date="2025-10-29T14:48:00Z" w16du:dateUtc="2025-10-29T12:48:00Z">
        <w:r w:rsidR="00581335">
          <w:t>492 572,06</w:t>
        </w:r>
      </w:ins>
      <w:del w:id="97" w:author="Eerika Purgel" w:date="2025-10-20T12:53:00Z" w16du:dateUtc="2025-10-20T09:53:00Z">
        <w:r w:rsidR="00DE5D33" w:rsidDel="00820F98">
          <w:delText>502 941,18</w:delText>
        </w:r>
      </w:del>
      <w:r w:rsidR="00CA0D82">
        <w:rPr>
          <w:szCs w:val="24"/>
        </w:rPr>
        <w:t xml:space="preserve"> </w:t>
      </w:r>
      <w:r>
        <w:t xml:space="preserve">eurot. Projekti tegevuste eelarve ja ajakava on lisas 2. </w:t>
      </w:r>
    </w:p>
    <w:bookmarkEnd w:id="89"/>
    <w:bookmarkEnd w:id="90"/>
    <w:p w14:paraId="10CA7A41" w14:textId="77777777" w:rsidR="008D3155" w:rsidRDefault="008156F8">
      <w:pPr>
        <w:spacing w:after="14" w:line="259" w:lineRule="auto"/>
        <w:ind w:left="34" w:firstLine="0"/>
        <w:jc w:val="left"/>
      </w:pPr>
      <w:r>
        <w:t xml:space="preserve"> </w:t>
      </w:r>
    </w:p>
    <w:p w14:paraId="42C0D765" w14:textId="77777777" w:rsidR="008D3155" w:rsidRDefault="008156F8">
      <w:pPr>
        <w:pStyle w:val="Pealkiri1"/>
        <w:tabs>
          <w:tab w:val="center" w:pos="1853"/>
        </w:tabs>
        <w:ind w:left="0" w:firstLine="0"/>
      </w:pPr>
      <w:r>
        <w:t xml:space="preserve">9. </w:t>
      </w:r>
      <w:r>
        <w:tab/>
        <w:t>Kulude abikõlblikkus</w:t>
      </w:r>
      <w:r>
        <w:rPr>
          <w:b w:val="0"/>
          <w:i/>
        </w:rPr>
        <w:t xml:space="preserve"> </w:t>
      </w:r>
    </w:p>
    <w:p w14:paraId="7B1417FA" w14:textId="77777777" w:rsidR="008D3155" w:rsidRDefault="008156F8">
      <w:pPr>
        <w:ind w:left="765"/>
      </w:pPr>
      <w:r>
        <w:t xml:space="preserve">9.1. Kulu on abikõlblik, kui see vastab ühendmääruse §-dele 15, 16 ja 21 ning käesolevas käskkirjas sätestatud tingimustele. </w:t>
      </w:r>
    </w:p>
    <w:p w14:paraId="4CE8CD4D" w14:textId="1D518370" w:rsidR="008D3155" w:rsidRDefault="008156F8">
      <w:pPr>
        <w:ind w:left="765"/>
      </w:pPr>
      <w:bookmarkStart w:id="98" w:name="_Hlk168996099"/>
      <w:r>
        <w:t xml:space="preserve">9.2. Abikõlblikud on järgmised projekti kulud, mis on otseselt vajalikud punktis 3 nimetatud tegevuste elluviimisel ja meetme tulemuste ning projekti eesmärkide ja tulemuste saavutamiseks, muuhulgas: </w:t>
      </w:r>
    </w:p>
    <w:p w14:paraId="51BA7F2A" w14:textId="77777777" w:rsidR="00EF17A3" w:rsidRDefault="00EF17A3" w:rsidP="00EF17A3">
      <w:pPr>
        <w:ind w:left="765"/>
      </w:pPr>
      <w:bookmarkStart w:id="99" w:name="_Hlk168996065"/>
      <w:bookmarkEnd w:id="98"/>
      <w:r>
        <w:t xml:space="preserve">9.2.1 juhendmaterjalide koostamise, koolituste, töötubade, pilootprojektide, õppeprogrammide, konverentside, seminaride, infopäevade ja koosolekute korraldamise ja teiste, käesolevas käskkirjas nimetamata osapoolte osalemise kulud; </w:t>
      </w:r>
    </w:p>
    <w:p w14:paraId="48D5D279" w14:textId="77777777" w:rsidR="008D3155" w:rsidRDefault="008156F8">
      <w:pPr>
        <w:ind w:left="47" w:firstLine="0"/>
      </w:pPr>
      <w:r>
        <w:t xml:space="preserve">9.2.2 struktuuritoetuse kasutamisest teavitamisega seotud kulud; </w:t>
      </w:r>
    </w:p>
    <w:p w14:paraId="4DF848F1" w14:textId="723CBA7E" w:rsidR="008D3155" w:rsidRDefault="008156F8">
      <w:pPr>
        <w:ind w:left="47" w:firstLine="0"/>
      </w:pPr>
      <w:r>
        <w:lastRenderedPageBreak/>
        <w:t xml:space="preserve">9.2.3 ekspositsiooni või näituse koostamisega seotud kulud; </w:t>
      </w:r>
    </w:p>
    <w:p w14:paraId="49132F59" w14:textId="4B09E977" w:rsidR="008D3155" w:rsidRDefault="008156F8">
      <w:pPr>
        <w:ind w:left="47" w:firstLine="0"/>
      </w:pPr>
      <w:r>
        <w:t xml:space="preserve">9.2.4 käibemaks juhul, kui see ei ole käibemaksuseaduse alusel tagasi saadav; </w:t>
      </w:r>
    </w:p>
    <w:p w14:paraId="000C5575" w14:textId="7D4A5611" w:rsidR="008D3155" w:rsidRDefault="008156F8">
      <w:pPr>
        <w:ind w:left="765"/>
      </w:pPr>
      <w:r>
        <w:t xml:space="preserve">9.2.5 </w:t>
      </w:r>
      <w:del w:id="100" w:author="Eerika Purgel" w:date="2025-10-20T13:10:00Z" w16du:dateUtc="2025-10-20T10:10:00Z">
        <w:r w:rsidDel="00A74F53">
          <w:delText xml:space="preserve">toetatava </w:delText>
        </w:r>
        <w:r w:rsidDel="00A74F53">
          <w:tab/>
          <w:delText xml:space="preserve">tegevuse- </w:delText>
        </w:r>
        <w:r w:rsidDel="00A74F53">
          <w:tab/>
          <w:delText xml:space="preserve">ja </w:delText>
        </w:r>
        <w:r w:rsidDel="00A74F53">
          <w:tab/>
        </w:r>
      </w:del>
      <w:r>
        <w:t xml:space="preserve">projekti </w:t>
      </w:r>
      <w:r>
        <w:tab/>
        <w:t xml:space="preserve">juhtimise </w:t>
      </w:r>
      <w:r>
        <w:tab/>
        <w:t xml:space="preserve">personalikulud, </w:t>
      </w:r>
      <w:r w:rsidR="007C3B5E">
        <w:t xml:space="preserve"> </w:t>
      </w:r>
      <w:r>
        <w:t>mis on</w:t>
      </w:r>
      <w:r w:rsidR="007C3B5E">
        <w:t xml:space="preserve"> </w:t>
      </w:r>
      <w:r>
        <w:t xml:space="preserve">nimetatud ühendmääruse §-s 16; </w:t>
      </w:r>
    </w:p>
    <w:p w14:paraId="74372119" w14:textId="0A8BDAA5" w:rsidR="008D3155" w:rsidRDefault="008156F8">
      <w:pPr>
        <w:ind w:left="47" w:firstLine="0"/>
      </w:pPr>
      <w:r>
        <w:t xml:space="preserve">9.2.6 metoodiliste juhendite, juhiste ja koolitusmaterjalide väljatöötamise kulud; </w:t>
      </w:r>
    </w:p>
    <w:p w14:paraId="01FDB3BF" w14:textId="0E52A9A6" w:rsidR="008D3155" w:rsidRDefault="008156F8">
      <w:pPr>
        <w:ind w:left="47" w:firstLine="0"/>
      </w:pPr>
      <w:r>
        <w:t>9.2.</w:t>
      </w:r>
      <w:r w:rsidR="00D12DC3">
        <w:t>7</w:t>
      </w:r>
      <w:r>
        <w:t xml:space="preserve"> trükiste, sh sisuturundusartiklite kulud; </w:t>
      </w:r>
    </w:p>
    <w:p w14:paraId="7CE56AA5" w14:textId="5C5852EF" w:rsidR="008D3155" w:rsidRDefault="008156F8">
      <w:pPr>
        <w:ind w:left="47" w:firstLine="0"/>
      </w:pPr>
      <w:r>
        <w:t>9.2.</w:t>
      </w:r>
      <w:r w:rsidR="00D12DC3">
        <w:t>8</w:t>
      </w:r>
      <w:r>
        <w:t xml:space="preserve"> tõlketeenuse kulud; </w:t>
      </w:r>
    </w:p>
    <w:p w14:paraId="083927FE" w14:textId="7D001FB0" w:rsidR="008D3155" w:rsidRDefault="008156F8">
      <w:pPr>
        <w:ind w:left="47" w:firstLine="0"/>
      </w:pPr>
      <w:r>
        <w:t>9.2.</w:t>
      </w:r>
      <w:r w:rsidR="00D12DC3">
        <w:t>9</w:t>
      </w:r>
      <w:r>
        <w:t xml:space="preserve"> visuaalsete materjalide, sh fotode, videote ja kujundusteenuste kulud; </w:t>
      </w:r>
    </w:p>
    <w:p w14:paraId="5CBEE073" w14:textId="77777777" w:rsidR="00A74F53" w:rsidRDefault="008156F8">
      <w:pPr>
        <w:ind w:left="47" w:firstLine="0"/>
        <w:rPr>
          <w:ins w:id="101" w:author="Eerika Purgel" w:date="2025-10-20T13:10:00Z" w16du:dateUtc="2025-10-20T10:10:00Z"/>
        </w:rPr>
      </w:pPr>
      <w:r>
        <w:t>9.2.</w:t>
      </w:r>
      <w:r w:rsidR="00D12DC3">
        <w:t>10</w:t>
      </w:r>
      <w:r>
        <w:t xml:space="preserve"> ringmajandusalaste uudsete lahenduste piloteerimise kulud</w:t>
      </w:r>
      <w:ins w:id="102" w:author="Eerika Purgel" w:date="2025-10-20T13:10:00Z" w16du:dateUtc="2025-10-20T10:10:00Z">
        <w:r w:rsidR="00A74F53">
          <w:t>;</w:t>
        </w:r>
      </w:ins>
    </w:p>
    <w:p w14:paraId="48FBD3AB" w14:textId="1BD47F69" w:rsidR="00A74F53" w:rsidRDefault="00A74F53" w:rsidP="00A74F53">
      <w:pPr>
        <w:ind w:left="765"/>
        <w:rPr>
          <w:ins w:id="103" w:author="Eerika Purgel" w:date="2025-10-20T13:10:00Z" w16du:dateUtc="2025-10-20T10:10:00Z"/>
        </w:rPr>
      </w:pPr>
      <w:bookmarkStart w:id="104" w:name="_Hlk211862725"/>
      <w:ins w:id="105" w:author="Eerika Purgel" w:date="2025-10-20T13:10:00Z" w16du:dateUtc="2025-10-20T10:10:00Z">
        <w:r>
          <w:t xml:space="preserve">9.2.11 </w:t>
        </w:r>
      </w:ins>
      <w:bookmarkStart w:id="106" w:name="_Hlk212644092"/>
      <w:ins w:id="107" w:author="Jaanika Vilde" w:date="2025-10-27T12:35:00Z" w16du:dateUtc="2025-10-27T10:35:00Z">
        <w:r w:rsidR="00F03AAF">
          <w:t xml:space="preserve">muud </w:t>
        </w:r>
      </w:ins>
      <w:del w:id="108" w:author="Eerika Purgel" w:date="2025-10-20T13:09:00Z" w16du:dateUtc="2025-10-20T10:09:00Z">
        <w:r w:rsidR="008156F8" w:rsidDel="00A74F53">
          <w:delText xml:space="preserve">. </w:delText>
        </w:r>
      </w:del>
      <w:ins w:id="109" w:author="Eerika Purgel" w:date="2025-10-20T13:10:00Z" w16du:dateUtc="2025-10-20T10:10:00Z">
        <w:r>
          <w:t xml:space="preserve">toetatava </w:t>
        </w:r>
        <w:r>
          <w:tab/>
          <w:t>tegevuse</w:t>
        </w:r>
      </w:ins>
      <w:ins w:id="110" w:author="Jaanika Vilde" w:date="2025-10-27T12:35:00Z" w16du:dateUtc="2025-10-27T10:35:00Z">
        <w:r w:rsidR="00C509F2">
          <w:t xml:space="preserve"> elluviimiseks vajalikud</w:t>
        </w:r>
      </w:ins>
      <w:ins w:id="111" w:author="Eerika Purgel" w:date="2025-10-20T13:10:00Z" w16du:dateUtc="2025-10-20T10:10:00Z">
        <w:r>
          <w:tab/>
          <w:t>personalikulud</w:t>
        </w:r>
      </w:ins>
      <w:ins w:id="112" w:author="Eerika Purgel" w:date="2025-10-20T13:11:00Z" w16du:dateUtc="2025-10-20T10:11:00Z">
        <w:del w:id="113" w:author="Jaanika Vilde" w:date="2025-10-27T12:33:00Z" w16du:dateUtc="2025-10-27T10:33:00Z">
          <w:r w:rsidDel="00E00752">
            <w:delText xml:space="preserve"> </w:delText>
          </w:r>
        </w:del>
      </w:ins>
      <w:ins w:id="114" w:author="Jaanika Vilde" w:date="2025-10-27T12:33:00Z" w16du:dateUtc="2025-10-27T10:33:00Z">
        <w:r w:rsidR="00E00752">
          <w:t xml:space="preserve">, </w:t>
        </w:r>
        <w:del w:id="115" w:author="Eerika Purgel" w:date="2025-11-25T15:41:00Z" w16du:dateUtc="2025-11-25T13:41:00Z">
          <w:r w:rsidR="00E00752" w:rsidDel="005E11D5">
            <w:delText xml:space="preserve"> </w:delText>
          </w:r>
        </w:del>
        <w:r w:rsidR="00E00752">
          <w:t xml:space="preserve">mis on nimetatud ühendmääruse §-s 16, </w:t>
        </w:r>
      </w:ins>
      <w:ins w:id="116" w:author="Eerika Purgel" w:date="2025-10-20T13:12:00Z" w16du:dateUtc="2025-10-20T10:12:00Z">
        <w:r>
          <w:t xml:space="preserve">kuni </w:t>
        </w:r>
      </w:ins>
      <w:ins w:id="117" w:author="Jaanika Vilde" w:date="2025-10-27T12:36:00Z" w16du:dateUtc="2025-10-27T10:36:00Z">
        <w:r w:rsidR="00F03AAF">
          <w:t>viie protsendi ulatuses</w:t>
        </w:r>
      </w:ins>
      <w:ins w:id="118" w:author="Eerika Purgel" w:date="2025-10-29T14:43:00Z" w16du:dateUtc="2025-10-29T12:43:00Z">
        <w:r w:rsidR="001B4A33">
          <w:t xml:space="preserve"> </w:t>
        </w:r>
      </w:ins>
      <w:ins w:id="119" w:author="Eerika Purgel" w:date="2025-10-20T13:11:00Z" w16du:dateUtc="2025-10-20T10:11:00Z">
        <w:r>
          <w:t>r</w:t>
        </w:r>
        <w:r w:rsidRPr="00A74F53">
          <w:t xml:space="preserve">ingmajanduse alase </w:t>
        </w:r>
      </w:ins>
      <w:ins w:id="120" w:author="Eerika Purgel" w:date="2025-10-20T14:39:00Z" w16du:dateUtc="2025-10-20T11:39:00Z">
        <w:r w:rsidR="004C1CF3">
          <w:t xml:space="preserve">teavituse ja </w:t>
        </w:r>
      </w:ins>
      <w:ins w:id="121" w:author="Eerika Purgel" w:date="2025-10-20T13:11:00Z" w16du:dateUtc="2025-10-20T10:11:00Z">
        <w:r w:rsidRPr="00A74F53">
          <w:t>koolituste läbiviim</w:t>
        </w:r>
        <w:r>
          <w:t>ise</w:t>
        </w:r>
        <w:r w:rsidRPr="00A74F53">
          <w:t xml:space="preserve"> ning lahenduste rakendami</w:t>
        </w:r>
        <w:r>
          <w:t>se investeeringute</w:t>
        </w:r>
      </w:ins>
      <w:ins w:id="122" w:author="Jaanika Vilde" w:date="2025-10-27T12:33:00Z" w16du:dateUtc="2025-10-27T10:33:00Z">
        <w:r w:rsidR="00751295">
          <w:t xml:space="preserve"> </w:t>
        </w:r>
      </w:ins>
      <w:ins w:id="123" w:author="Jaanika Vilde" w:date="2025-10-27T12:34:00Z" w16du:dateUtc="2025-10-27T10:34:00Z">
        <w:r w:rsidR="00751295">
          <w:t>maksumuse</w:t>
        </w:r>
      </w:ins>
      <w:ins w:id="124" w:author="Eerika Purgel" w:date="2025-10-20T13:11:00Z" w16du:dateUtc="2025-10-20T10:11:00Z">
        <w:r>
          <w:t>st</w:t>
        </w:r>
      </w:ins>
      <w:ins w:id="125" w:author="Eerika Purgel" w:date="2025-10-29T14:43:00Z" w16du:dateUtc="2025-10-29T12:43:00Z">
        <w:r w:rsidR="001B4A33">
          <w:t>.</w:t>
        </w:r>
      </w:ins>
      <w:ins w:id="126" w:author="Eerika Purgel" w:date="2025-10-20T13:10:00Z" w16du:dateUtc="2025-10-20T10:10:00Z">
        <w:r>
          <w:t xml:space="preserve"> </w:t>
        </w:r>
      </w:ins>
    </w:p>
    <w:bookmarkEnd w:id="104"/>
    <w:bookmarkEnd w:id="106"/>
    <w:p w14:paraId="13C002FC" w14:textId="7FF42959" w:rsidR="008D3155" w:rsidRDefault="008D3155">
      <w:pPr>
        <w:ind w:left="47" w:firstLine="0"/>
      </w:pPr>
    </w:p>
    <w:bookmarkEnd w:id="99"/>
    <w:p w14:paraId="483F2A81" w14:textId="6D0633FF" w:rsidR="008D3155" w:rsidRDefault="008156F8">
      <w:pPr>
        <w:ind w:left="765"/>
      </w:pPr>
      <w:r>
        <w:t>9.3. Abikõlblikud on projekti kaudsed kulud, mis on nimetatud ühendmääruses § 21 lõikes 4 kokku 15</w:t>
      </w:r>
      <w:del w:id="127" w:author="Jaanika Vilde" w:date="2025-10-27T12:36:00Z" w16du:dateUtc="2025-10-27T10:36:00Z">
        <w:r w:rsidDel="00DA385E">
          <w:delText>%</w:delText>
        </w:r>
      </w:del>
      <w:ins w:id="128" w:author="Jaanika Vilde" w:date="2025-10-27T12:36:00Z" w16du:dateUtc="2025-10-27T10:36:00Z">
        <w:r w:rsidR="00DA385E">
          <w:t xml:space="preserve"> protsendi</w:t>
        </w:r>
      </w:ins>
      <w:r>
        <w:t xml:space="preserve"> ulatuses projekti otseste personalikulude maksumusest. </w:t>
      </w:r>
    </w:p>
    <w:p w14:paraId="3A4E701B" w14:textId="77777777" w:rsidR="008D3155" w:rsidRDefault="008156F8">
      <w:pPr>
        <w:tabs>
          <w:tab w:val="center" w:pos="1709"/>
        </w:tabs>
        <w:ind w:left="0" w:firstLine="0"/>
        <w:jc w:val="left"/>
      </w:pPr>
      <w:r>
        <w:t xml:space="preserve">9.4. </w:t>
      </w:r>
      <w:r>
        <w:tab/>
        <w:t xml:space="preserve">Abikõlblikud ei ole: </w:t>
      </w:r>
    </w:p>
    <w:p w14:paraId="6E2F7C18" w14:textId="77777777" w:rsidR="008D3155" w:rsidRDefault="008156F8">
      <w:pPr>
        <w:ind w:left="47" w:firstLine="0"/>
      </w:pPr>
      <w:r>
        <w:t xml:space="preserve">9.4.1 ühendmääruse §-s 17 nimetatud kulud; </w:t>
      </w:r>
    </w:p>
    <w:p w14:paraId="2EB89F14" w14:textId="77777777" w:rsidR="008D3155" w:rsidRDefault="008156F8">
      <w:pPr>
        <w:ind w:left="47" w:firstLine="0"/>
      </w:pPr>
      <w:r>
        <w:t xml:space="preserve">9.4.2 üldkulud tegelike kulude alusel. </w:t>
      </w:r>
    </w:p>
    <w:p w14:paraId="7BBB8D91" w14:textId="77777777" w:rsidR="008D3155" w:rsidRDefault="008156F8">
      <w:pPr>
        <w:spacing w:after="14" w:line="259" w:lineRule="auto"/>
        <w:ind w:left="34" w:firstLine="0"/>
        <w:jc w:val="left"/>
      </w:pPr>
      <w:r>
        <w:t xml:space="preserve"> </w:t>
      </w:r>
    </w:p>
    <w:p w14:paraId="6532E291" w14:textId="77777777" w:rsidR="008D3155" w:rsidRDefault="008156F8">
      <w:pPr>
        <w:pStyle w:val="Pealkiri1"/>
        <w:tabs>
          <w:tab w:val="center" w:pos="2680"/>
        </w:tabs>
        <w:ind w:left="0" w:firstLine="0"/>
      </w:pPr>
      <w:r>
        <w:t xml:space="preserve">10. </w:t>
      </w:r>
      <w:r>
        <w:tab/>
        <w:t>Toetuse maksmise tingimused ja kord</w:t>
      </w:r>
      <w:r>
        <w:rPr>
          <w:b w:val="0"/>
          <w:i/>
        </w:rPr>
        <w:t xml:space="preserve"> </w:t>
      </w:r>
    </w:p>
    <w:p w14:paraId="6C2ACE48" w14:textId="77777777" w:rsidR="008D3155" w:rsidRDefault="008156F8">
      <w:pPr>
        <w:ind w:left="765"/>
      </w:pPr>
      <w:r>
        <w:t xml:space="preserve">10.1. Toetust makstakse abikõlbliku kulu hüvitamiseks ühendmääruse 6. peatükis sätestatud tingimustel ja korras. </w:t>
      </w:r>
    </w:p>
    <w:p w14:paraId="413898CB" w14:textId="77777777" w:rsidR="008D3155" w:rsidRDefault="008156F8">
      <w:pPr>
        <w:ind w:left="765"/>
      </w:pPr>
      <w:r>
        <w:t xml:space="preserve">10.2. Toetust makstakse tegelike kulude alusel ühendmääruse § 27 lõikes 1 ja § 28 lõikes 3 nimetatud tingimustel. </w:t>
      </w:r>
    </w:p>
    <w:p w14:paraId="334A684E" w14:textId="77777777" w:rsidR="008D3155" w:rsidRDefault="008156F8">
      <w:pPr>
        <w:ind w:left="765"/>
      </w:pPr>
      <w:r>
        <w:t xml:space="preserve">10.3. Elluviija esitab maksetaotluse e-toetuse keskkonnas ja lisab sellele järgmised projektis tehtud kuludega seotud dokumendid: </w:t>
      </w:r>
    </w:p>
    <w:p w14:paraId="489059E4" w14:textId="77777777" w:rsidR="008D3155" w:rsidRDefault="008156F8">
      <w:pPr>
        <w:ind w:left="765"/>
      </w:pPr>
      <w:r>
        <w:rPr>
          <w:color w:val="202020"/>
        </w:rPr>
        <w:t xml:space="preserve">10.3.1 </w:t>
      </w:r>
      <w:r>
        <w:t>projekti raames sõlmitud hankelepingud ning teenuse osutamise lepingud ja töölepingud,</w:t>
      </w:r>
      <w:r>
        <w:rPr>
          <w:color w:val="202020"/>
        </w:rPr>
        <w:t xml:space="preserve"> kui see ei ole rakendusüksusele eelnevalt esitatud;</w:t>
      </w:r>
      <w:r>
        <w:t xml:space="preserve"> </w:t>
      </w:r>
    </w:p>
    <w:p w14:paraId="64D56CB2" w14:textId="304DC885" w:rsidR="008D3155" w:rsidRDefault="008156F8">
      <w:pPr>
        <w:spacing w:after="0" w:line="241" w:lineRule="auto"/>
        <w:ind w:left="742" w:hanging="708"/>
        <w:jc w:val="left"/>
      </w:pPr>
      <w:r>
        <w:rPr>
          <w:color w:val="202020"/>
        </w:rPr>
        <w:t xml:space="preserve">10.3.2 lepingu </w:t>
      </w:r>
      <w:r>
        <w:rPr>
          <w:color w:val="202020"/>
        </w:rPr>
        <w:tab/>
        <w:t xml:space="preserve">muudatused, </w:t>
      </w:r>
      <w:r>
        <w:rPr>
          <w:color w:val="202020"/>
        </w:rPr>
        <w:tab/>
      </w:r>
      <w:r>
        <w:t xml:space="preserve">lepingukohase </w:t>
      </w:r>
      <w:r>
        <w:tab/>
        <w:t xml:space="preserve">reservi </w:t>
      </w:r>
      <w:r>
        <w:tab/>
        <w:t xml:space="preserve">kasutamist </w:t>
      </w:r>
      <w:r>
        <w:tab/>
        <w:t xml:space="preserve">õigustav </w:t>
      </w:r>
      <w:r>
        <w:tab/>
        <w:t>dokument</w:t>
      </w:r>
      <w:r>
        <w:rPr>
          <w:color w:val="202020"/>
        </w:rPr>
        <w:t xml:space="preserve"> </w:t>
      </w:r>
      <w:r>
        <w:rPr>
          <w:color w:val="202020"/>
        </w:rPr>
        <w:tab/>
        <w:t>ja õiguskaitsevahendite kasutamise teavitused, kui lepingut on täidetud algselt kokkulepitust erinevalt;</w:t>
      </w:r>
    </w:p>
    <w:p w14:paraId="6AB7E5F1" w14:textId="331268D0" w:rsidR="008D3155" w:rsidRDefault="008156F8">
      <w:pPr>
        <w:spacing w:after="0"/>
        <w:ind w:left="19" w:firstLine="0"/>
      </w:pPr>
      <w:r>
        <w:rPr>
          <w:color w:val="202020"/>
        </w:rPr>
        <w:t>10.3.3 arve või muu raamatupidamise algdokument;</w:t>
      </w:r>
    </w:p>
    <w:p w14:paraId="2BFD435E" w14:textId="644BCCE0" w:rsidR="008D3155" w:rsidRDefault="008156F8">
      <w:pPr>
        <w:spacing w:after="0"/>
        <w:ind w:left="19" w:firstLine="0"/>
      </w:pPr>
      <w:r>
        <w:rPr>
          <w:color w:val="202020"/>
        </w:rPr>
        <w:t>10.3.4 asjade, teenuste või ehitustööde üleandmist ja vastuvõtmist tõendava dokumendi koopia;</w:t>
      </w:r>
    </w:p>
    <w:p w14:paraId="2E0E2772" w14:textId="4AFF9AFF" w:rsidR="008D3155" w:rsidRDefault="008156F8">
      <w:pPr>
        <w:spacing w:after="0"/>
        <w:ind w:left="19" w:firstLine="0"/>
      </w:pPr>
      <w:r>
        <w:rPr>
          <w:color w:val="202020"/>
        </w:rPr>
        <w:t>10.3.5 garantii, kindlustuse või täitmistagatise dokument, kui neid nõutakse lepingus.</w:t>
      </w:r>
    </w:p>
    <w:p w14:paraId="390A60E4" w14:textId="4AE9F883" w:rsidR="00E70B89" w:rsidRDefault="008156F8">
      <w:pPr>
        <w:ind w:left="765"/>
      </w:pPr>
      <w:r>
        <w:t>10.4. Elluviija esitab riigihanke korraldamist tõendavad dokumendid, kui riigihange ei ole läbi viidud riigihangete registris ja hankelepingu abikõlblike kulude summa ilma käibemaksuta on võrdne 20 000 euroga või sellest suurem.</w:t>
      </w:r>
    </w:p>
    <w:p w14:paraId="1769EE8D" w14:textId="77777777" w:rsidR="008D3155" w:rsidRDefault="008156F8">
      <w:pPr>
        <w:ind w:left="765"/>
      </w:pPr>
      <w:r>
        <w:t xml:space="preserve">10.5. Maksetaotlus esitatakse kord kuus kulude kohta, mille maksumus ületab 60 000 eurot, ja muudel juhtudel vähemalt kord kvartalis. </w:t>
      </w:r>
    </w:p>
    <w:p w14:paraId="55F1612D" w14:textId="77777777" w:rsidR="008D3155" w:rsidRDefault="008156F8">
      <w:pPr>
        <w:ind w:left="765"/>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2829DFE7" w14:textId="77777777" w:rsidR="008D3155" w:rsidRDefault="008156F8">
      <w:pPr>
        <w:ind w:left="765"/>
      </w:pPr>
      <w:r>
        <w:t xml:space="preserve">10.7. Viimane maksetaotlus esitatakse peale </w:t>
      </w:r>
      <w:r>
        <w:rPr>
          <w:color w:val="202020"/>
        </w:rPr>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697F719D" w14:textId="77777777" w:rsidR="008D3155" w:rsidRDefault="008156F8">
      <w:pPr>
        <w:ind w:left="765"/>
      </w:pPr>
      <w:r>
        <w:lastRenderedPageBreak/>
        <w:t xml:space="preserve">10.8. Punktis 16.1. nimetatud tegevuse puhul esitatakse koolitusest osavõtjate nimekiri, millele märgitakse osavõtjate kontaktandmed ja juriidilise isiku registrikood, kui üritus on käsitatav vähese tähtsusega abina. </w:t>
      </w:r>
    </w:p>
    <w:p w14:paraId="593685ED" w14:textId="77777777" w:rsidR="008D3155" w:rsidRDefault="008156F8">
      <w:pPr>
        <w:ind w:left="47" w:firstLine="0"/>
      </w:pPr>
      <w:r>
        <w:t xml:space="preserve">10.9. Kuludega seotud dokumente ei esitata ühtse määra alusel hüvitatavate kulude kohta. </w:t>
      </w:r>
    </w:p>
    <w:p w14:paraId="1BBCB289" w14:textId="77777777" w:rsidR="008D3155" w:rsidRDefault="008156F8">
      <w:pPr>
        <w:spacing w:after="14" w:line="259" w:lineRule="auto"/>
        <w:ind w:left="34" w:firstLine="0"/>
        <w:jc w:val="left"/>
      </w:pPr>
      <w:r>
        <w:t xml:space="preserve"> </w:t>
      </w:r>
    </w:p>
    <w:p w14:paraId="3119F8A7" w14:textId="77777777" w:rsidR="008D3155" w:rsidRDefault="008156F8">
      <w:pPr>
        <w:pStyle w:val="Pealkiri1"/>
        <w:tabs>
          <w:tab w:val="center" w:pos="1791"/>
        </w:tabs>
        <w:ind w:left="0" w:firstLine="0"/>
      </w:pPr>
      <w:r>
        <w:t xml:space="preserve">11. </w:t>
      </w:r>
      <w:r>
        <w:tab/>
        <w:t>Elluviija kohustused</w:t>
      </w:r>
      <w:r>
        <w:rPr>
          <w:b w:val="0"/>
          <w:i/>
        </w:rPr>
        <w:t xml:space="preserve"> </w:t>
      </w:r>
    </w:p>
    <w:p w14:paraId="4C64F210" w14:textId="77777777" w:rsidR="008D3155" w:rsidRDefault="008156F8">
      <w:pPr>
        <w:spacing w:after="0"/>
        <w:ind w:left="19" w:firstLine="0"/>
      </w:pPr>
      <w:r>
        <w:t>11.1. Elluviijale</w:t>
      </w:r>
      <w:r>
        <w:rPr>
          <w:color w:val="202020"/>
        </w:rPr>
        <w:t xml:space="preserve"> kohaldatakse toetuse saaja kohta ühendmääruses sätestatut. </w:t>
      </w:r>
    </w:p>
    <w:p w14:paraId="57A73005" w14:textId="77777777" w:rsidR="008D3155" w:rsidRDefault="008156F8">
      <w:pPr>
        <w:ind w:left="765"/>
      </w:pPr>
      <w:r>
        <w:t xml:space="preserve">11.2. Tulenevalt Euroopa Parlamendi ja nõukogu 24. juuni 2021 määruse (EL) 2021/1060 artikli 73 punkti 2 alapunktist j tuleb taristule, mille eluiga on vähemalt viis aastat, tagada kliimakindlus. </w:t>
      </w:r>
    </w:p>
    <w:p w14:paraId="43EA1259" w14:textId="5E0B02B3" w:rsidR="008D3155" w:rsidRDefault="008156F8">
      <w:pPr>
        <w:ind w:left="765"/>
      </w:pPr>
      <w:r>
        <w:t xml:space="preserve">11.3. Elluviija esitab rakendusüksusele info projekti kavandatavate, elluviidavate või lõpetatud riigihangete ja maksete kohta igal aastal 15. </w:t>
      </w:r>
      <w:r w:rsidR="003069BA">
        <w:t>jaanuariks</w:t>
      </w:r>
      <w:r>
        <w:t xml:space="preserve"> ja 1. juuliks. </w:t>
      </w:r>
    </w:p>
    <w:p w14:paraId="05CEB4B5" w14:textId="77777777" w:rsidR="008D3155" w:rsidRDefault="008156F8">
      <w:pPr>
        <w:ind w:left="765"/>
      </w:pPr>
      <w:r>
        <w:t xml:space="preserve">11.4. Elluviija tagab projekti väljundite ja tulemuse säilimise ning sihipärase kasutamise pärast projekti lõppmakse tegemist vähemalt 5 aasta jooksul. </w:t>
      </w:r>
    </w:p>
    <w:p w14:paraId="65F72518" w14:textId="77777777" w:rsidR="008D3155" w:rsidRDefault="008156F8">
      <w:pPr>
        <w:ind w:left="765"/>
      </w:pPr>
      <w:r>
        <w:t xml:space="preserve">11.5. Elluviija arvestab tööde tegemisel ringmajanduse põhimõtetega ringmajanduse valgest raamatust, keskkonnaministeeriumi keskkonnahoidlike sündmuste juhendist ja hanked peavad olema läbiviidud võttes arvesse keskkonnahoidlikke kriteeriume. </w:t>
      </w:r>
    </w:p>
    <w:p w14:paraId="22066FFC" w14:textId="77777777" w:rsidR="003237F5" w:rsidRDefault="008156F8" w:rsidP="003237F5">
      <w:pPr>
        <w:ind w:left="765"/>
      </w:pPr>
      <w:r>
        <w:t xml:space="preserve">11.6. </w:t>
      </w:r>
    </w:p>
    <w:p w14:paraId="18118E70" w14:textId="77777777" w:rsidR="003237F5" w:rsidRDefault="003237F5" w:rsidP="003237F5">
      <w:pPr>
        <w:ind w:left="765"/>
      </w:pPr>
      <w:r>
        <w:t xml:space="preserve">Kui projektis osalevatele ettevõtjatele antav toetus on vähese tähtsusega abi Euroopa Komisjoni määruse </w:t>
      </w:r>
      <w:r w:rsidRPr="006A0EAF">
        <w:t>(EL) 2023/2831</w:t>
      </w:r>
      <w:r>
        <w:t xml:space="preserve"> , milles käsitletakse Euroopa Liidu toimimise lepingu artiklite 107 ja 108 kohaldamist vähese tähtsusega abi suhtes </w:t>
      </w:r>
      <w:r w:rsidRPr="00313B0F">
        <w:rPr>
          <w:color w:val="auto"/>
          <w:szCs w:val="24"/>
        </w:rPr>
        <w:t>(ELT L, 2023/2831, 15.12.2023)</w:t>
      </w:r>
      <w:r>
        <w:t xml:space="preserve">,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t>
      </w:r>
    </w:p>
    <w:p w14:paraId="4EC2FE13" w14:textId="77777777" w:rsidR="005874EA" w:rsidRPr="005874EA" w:rsidRDefault="008156F8">
      <w:pPr>
        <w:ind w:left="765"/>
        <w:rPr>
          <w:szCs w:val="24"/>
        </w:rPr>
      </w:pPr>
      <w:r>
        <w:t xml:space="preserve">11.7. Elluviija on kohustatud täitma teavitamisnõudeid vastavalt Vabariigi Valitsuse 12. mai 2022. a määruses nr 54 „Perioodi 2021–2027 ühtekuuluvus- ja siseturvalisuspoliitika fondide </w:t>
      </w:r>
      <w:r w:rsidRPr="005874EA">
        <w:rPr>
          <w:szCs w:val="24"/>
        </w:rPr>
        <w:t>vahendite andmisest avalikkuse teavitamine“ toodud nõuetele.</w:t>
      </w:r>
    </w:p>
    <w:p w14:paraId="0AE7B29A" w14:textId="55E546BE" w:rsidR="005874EA" w:rsidRPr="005874EA" w:rsidRDefault="005874EA" w:rsidP="005874EA">
      <w:pPr>
        <w:pStyle w:val="pf0"/>
      </w:pPr>
      <w:r w:rsidRPr="005874EA">
        <w:rPr>
          <w:rStyle w:val="cf01"/>
          <w:rFonts w:ascii="Times New Roman" w:hAnsi="Times New Roman" w:cs="Times New Roman"/>
          <w:sz w:val="24"/>
          <w:szCs w:val="24"/>
        </w:rPr>
        <w:t xml:space="preserve">11.8. Elluviija tagab </w:t>
      </w:r>
      <w:ins w:id="129" w:author="Eerika Purgel" w:date="2025-11-25T15:45:00Z" w16du:dateUtc="2025-11-25T13:45:00Z">
        <w:r w:rsidR="001E0102">
          <w:rPr>
            <w:rStyle w:val="cf01"/>
            <w:rFonts w:ascii="Times New Roman" w:hAnsi="Times New Roman" w:cs="Times New Roman"/>
            <w:sz w:val="24"/>
            <w:szCs w:val="24"/>
          </w:rPr>
          <w:t xml:space="preserve">võimalusel </w:t>
        </w:r>
      </w:ins>
      <w:r w:rsidRPr="005874EA">
        <w:rPr>
          <w:rStyle w:val="cf01"/>
          <w:rFonts w:ascii="Times New Roman" w:hAnsi="Times New Roman" w:cs="Times New Roman"/>
          <w:sz w:val="24"/>
          <w:szCs w:val="24"/>
        </w:rPr>
        <w:t xml:space="preserve">projektiga seotud koolituste ja muude sündmuste käigus ligipääsetavuse nelja </w:t>
      </w:r>
      <w:r w:rsidRPr="00831124">
        <w:rPr>
          <w:rStyle w:val="cf01"/>
          <w:rFonts w:ascii="Times New Roman" w:hAnsi="Times New Roman" w:cs="Times New Roman"/>
          <w:sz w:val="24"/>
          <w:szCs w:val="24"/>
        </w:rPr>
        <w:t xml:space="preserve">peamise puudeliigi </w:t>
      </w:r>
      <w:r w:rsidR="00831124" w:rsidRPr="00831124">
        <w:rPr>
          <w:rStyle w:val="cf01"/>
          <w:rFonts w:ascii="Times New Roman" w:hAnsi="Times New Roman" w:cs="Times New Roman"/>
          <w:sz w:val="24"/>
          <w:szCs w:val="24"/>
        </w:rPr>
        <w:t>(nägemis-, kuulmis- intellekti-, ja liikumispuue</w:t>
      </w:r>
      <w:r w:rsidRPr="00831124">
        <w:rPr>
          <w:rStyle w:val="cf01"/>
          <w:rFonts w:ascii="Times New Roman" w:hAnsi="Times New Roman" w:cs="Times New Roman"/>
          <w:sz w:val="24"/>
          <w:szCs w:val="24"/>
        </w:rPr>
        <w:t>) suhtes</w:t>
      </w:r>
      <w:r w:rsidRPr="005874EA">
        <w:rPr>
          <w:rStyle w:val="cf01"/>
          <w:rFonts w:ascii="Times New Roman" w:hAnsi="Times New Roman" w:cs="Times New Roman"/>
          <w:sz w:val="24"/>
          <w:szCs w:val="24"/>
        </w:rPr>
        <w:t xml:space="preserve">. </w:t>
      </w:r>
    </w:p>
    <w:p w14:paraId="1F358B92" w14:textId="77777777" w:rsidR="008D3155" w:rsidRDefault="008156F8">
      <w:pPr>
        <w:pStyle w:val="Pealkiri1"/>
        <w:tabs>
          <w:tab w:val="center" w:pos="3456"/>
        </w:tabs>
        <w:ind w:left="0" w:firstLine="0"/>
      </w:pPr>
      <w:r>
        <w:t xml:space="preserve">12. </w:t>
      </w:r>
      <w:r>
        <w:tab/>
        <w:t xml:space="preserve">Riigihangete läbiviimise nõustamine ja kontrollimine </w:t>
      </w:r>
    </w:p>
    <w:p w14:paraId="64382B44" w14:textId="77777777" w:rsidR="008D3155" w:rsidRDefault="008156F8">
      <w:pPr>
        <w:ind w:left="47" w:firstLine="0"/>
      </w:pPr>
      <w:r>
        <w:t xml:space="preserve">12.1. Elluviijal on õigus saada rakendusüksuselt riigihangete läbiviimiseks nõustamist. </w:t>
      </w:r>
    </w:p>
    <w:p w14:paraId="59E0B7A1" w14:textId="77777777" w:rsidR="008D3155" w:rsidRDefault="008156F8">
      <w:pPr>
        <w:ind w:left="47" w:firstLine="0"/>
      </w:pPr>
      <w:r>
        <w:t xml:space="preserve">12.2. Elluviija lisab riigihangete registris rakendusüksuse töötaja riigihanke juurde vaatlejaks. </w:t>
      </w:r>
    </w:p>
    <w:p w14:paraId="1CF172DB" w14:textId="77777777" w:rsidR="008D3155" w:rsidRDefault="008156F8">
      <w:pPr>
        <w:ind w:left="765"/>
      </w:pPr>
      <w:r>
        <w:t xml:space="preserve">12.3. Elluviija teavitab rakendusüksust viivitamata hankelepingu sõlmimisest ja teeb rakendusüksusele sõlmitud hankelepingu kättesaadavaks. </w:t>
      </w:r>
    </w:p>
    <w:p w14:paraId="75D00D74" w14:textId="77777777" w:rsidR="008D3155" w:rsidRDefault="008156F8">
      <w:pPr>
        <w:ind w:left="765"/>
      </w:pPr>
      <w:r>
        <w:t xml:space="preserve">12.4 </w:t>
      </w:r>
      <w:r>
        <w:tab/>
        <w:t xml:space="preserve">Elluviija esitab rakendusüksusele teabe hankelepingu muudatuste ja selle põhjenduste kohta. </w:t>
      </w:r>
    </w:p>
    <w:p w14:paraId="1913F4C0" w14:textId="77777777" w:rsidR="007C3B5E" w:rsidRDefault="007C3B5E">
      <w:pPr>
        <w:ind w:left="765"/>
      </w:pPr>
    </w:p>
    <w:p w14:paraId="49A1096F" w14:textId="77777777" w:rsidR="008D3155" w:rsidRDefault="008156F8">
      <w:pPr>
        <w:pStyle w:val="Pealkiri1"/>
        <w:ind w:left="57"/>
      </w:pPr>
      <w:r>
        <w:t xml:space="preserve">13. Tegevuste elluviimise seire </w:t>
      </w:r>
    </w:p>
    <w:p w14:paraId="424720A4" w14:textId="25ABAF96" w:rsidR="00E70B89" w:rsidRDefault="008156F8">
      <w:pPr>
        <w:ind w:left="765"/>
      </w:pPr>
      <w:r>
        <w:t xml:space="preserve">13.1. Projekti elluviija esitab rakendusüksusele vahearuanded ja lõpparuande e-toetuse keskkonna kaudu. </w:t>
      </w:r>
    </w:p>
    <w:p w14:paraId="416E2119" w14:textId="77777777" w:rsidR="008D3155" w:rsidRDefault="008156F8">
      <w:pPr>
        <w:ind w:left="765"/>
      </w:pPr>
      <w:r>
        <w:t xml:space="preserve">13.2. Projekti vahearuanne sisaldab vähemalt projekti aruandlusperioodi tegevuste ülevaadet, teavet väljundnäitaja saavutamise kohta ning hinnangut väljundnäitaja 2024. ja 2029. a sihttasemete saavutamise võimalikkuse kohta. </w:t>
      </w:r>
    </w:p>
    <w:p w14:paraId="38F8A3DC" w14:textId="77777777" w:rsidR="008D3155" w:rsidRDefault="008156F8">
      <w:pPr>
        <w:ind w:left="765"/>
      </w:pPr>
      <w:r>
        <w:t xml:space="preserve">13.3. Projekti elluviija esitab projekti vahearuande projekti iga rakendamise aasta kohta hiljemalt järgmise aasta 10.jaanuariks. Rakendusüksuse nõudmisel tihemini. </w:t>
      </w:r>
    </w:p>
    <w:p w14:paraId="35B2F85A" w14:textId="77777777" w:rsidR="008D3155" w:rsidRDefault="008156F8">
      <w:pPr>
        <w:ind w:left="765"/>
      </w:pPr>
      <w:r>
        <w:lastRenderedPageBreak/>
        <w:t xml:space="preserve">13.4. Projekti lõpparuanne sisaldab vähemalt kogu projekti kõigi tegevuste ülevaadet ja teavet projekti väljundnäitaja saavutamise kohta. Lõpparuandes kirjeldab projekti elluviija „Eesti 2035“ aluspõhimõtete ja sihtidega seotud horisontaalsete põhimõtete edendamiseks ellu viidud tegevusi ja tegevuste tulemusi. </w:t>
      </w:r>
    </w:p>
    <w:p w14:paraId="2DEE6ED6" w14:textId="77777777" w:rsidR="008D3155" w:rsidRDefault="008156F8">
      <w:pPr>
        <w:ind w:left="765"/>
      </w:pPr>
      <w:r>
        <w:t>13.5. Vahearuannetes ja lõpparuandes tuuakse välja Vabariigi Valitsuse 12.05.2022 määruses nr 54: „Perioodi 2021–2027 ühtekuuluvus- ja siseturvalisuspoliitika fondide vahendite andmisest avalikkuse teavitamine“ sätestatud info teavitusnõude täitmiseks tehtud tegevuste kohta.</w:t>
      </w:r>
      <w:r>
        <w:rPr>
          <w:b/>
        </w:rPr>
        <w:t xml:space="preserve"> </w:t>
      </w:r>
    </w:p>
    <w:p w14:paraId="2F1ECEED" w14:textId="77777777" w:rsidR="008D3155" w:rsidRDefault="008156F8">
      <w:pPr>
        <w:ind w:left="47" w:firstLine="0"/>
      </w:pPr>
      <w:r>
        <w:t xml:space="preserve">13.6. Projekti elluviija esitab projekti lõpparuande vastavalt punktis 10.7 kirjeldatule. </w:t>
      </w:r>
    </w:p>
    <w:p w14:paraId="4BF52301" w14:textId="77777777" w:rsidR="008D3155" w:rsidRDefault="008156F8">
      <w:pPr>
        <w:ind w:left="765"/>
      </w:pPr>
      <w:r>
        <w:t xml:space="preserve">13.7. Rakendusüksusel on õigus toetuse sihipärase kasutamise hindamiseks nõuda elluviijalt aruannete esitamist projekti viimase makse tegemise perioodile järgneva viie aasta jooksul. </w:t>
      </w:r>
    </w:p>
    <w:p w14:paraId="164CAD17" w14:textId="77777777" w:rsidR="008D3155" w:rsidRDefault="008156F8">
      <w:pPr>
        <w:ind w:left="765"/>
      </w:pPr>
      <w:r>
        <w:t xml:space="preserve">13.8. Kui toetus on vähese tähtsusega abi, kannab rakendusüksus toetuse pärast väljamakse tegemist selle riigiabi ja vähese tähtsusega abi registrisse kui vähese tähtsusega abi. </w:t>
      </w:r>
    </w:p>
    <w:p w14:paraId="16990906" w14:textId="77777777" w:rsidR="008D3155" w:rsidRDefault="008156F8">
      <w:pPr>
        <w:ind w:left="765"/>
      </w:pPr>
      <w:r>
        <w:t xml:space="preserve">13.9. Rakendusüksus säilitab vähese tähtsusega abi andmisega seotud dokumente kümme aastat alates päevast, mil käesoleva käskkirja alusel anti viimast korda üksikabi. </w:t>
      </w:r>
    </w:p>
    <w:p w14:paraId="07FBF177" w14:textId="77777777" w:rsidR="008D3155" w:rsidRDefault="008156F8">
      <w:pPr>
        <w:spacing w:after="14" w:line="259" w:lineRule="auto"/>
        <w:ind w:left="34" w:firstLine="0"/>
        <w:jc w:val="left"/>
      </w:pPr>
      <w:r>
        <w:t xml:space="preserve"> </w:t>
      </w:r>
    </w:p>
    <w:p w14:paraId="676B243D" w14:textId="77777777" w:rsidR="008D3155" w:rsidRDefault="008156F8">
      <w:pPr>
        <w:tabs>
          <w:tab w:val="center" w:pos="3054"/>
        </w:tabs>
        <w:spacing w:after="14"/>
        <w:ind w:left="0" w:firstLine="0"/>
        <w:jc w:val="left"/>
      </w:pPr>
      <w:r>
        <w:rPr>
          <w:b/>
        </w:rPr>
        <w:t xml:space="preserve">14. </w:t>
      </w:r>
      <w:r>
        <w:rPr>
          <w:b/>
        </w:rPr>
        <w:tab/>
        <w:t>Finantskorrektsiooni tegemise alused ja kord</w:t>
      </w:r>
      <w:r>
        <w:t xml:space="preserve"> </w:t>
      </w:r>
    </w:p>
    <w:p w14:paraId="145A3957" w14:textId="77777777" w:rsidR="008D3155" w:rsidRDefault="008156F8">
      <w:pPr>
        <w:ind w:left="47" w:firstLine="0"/>
      </w:pPr>
      <w:r>
        <w:t xml:space="preserve">Finantskorrektsioon tehakse ühendmääruse 7. peatüki kohaselt. </w:t>
      </w:r>
    </w:p>
    <w:p w14:paraId="645677C6" w14:textId="77777777" w:rsidR="008D3155" w:rsidRDefault="008156F8">
      <w:pPr>
        <w:spacing w:after="14" w:line="259" w:lineRule="auto"/>
        <w:ind w:left="34" w:firstLine="0"/>
        <w:jc w:val="left"/>
      </w:pPr>
      <w:r>
        <w:t xml:space="preserve"> </w:t>
      </w:r>
    </w:p>
    <w:p w14:paraId="643DD778" w14:textId="77777777" w:rsidR="008D3155" w:rsidRDefault="008156F8">
      <w:pPr>
        <w:pStyle w:val="Pealkiri1"/>
        <w:tabs>
          <w:tab w:val="center" w:pos="1558"/>
        </w:tabs>
        <w:ind w:left="0" w:firstLine="0"/>
      </w:pPr>
      <w:r>
        <w:t xml:space="preserve">15. </w:t>
      </w:r>
      <w:r>
        <w:tab/>
        <w:t xml:space="preserve">Vaide esitamine </w:t>
      </w:r>
    </w:p>
    <w:p w14:paraId="3380100E" w14:textId="77777777" w:rsidR="008D3155" w:rsidRDefault="008156F8">
      <w:pPr>
        <w:ind w:left="47" w:firstLine="0"/>
      </w:pPr>
      <w:r>
        <w:t xml:space="preserve">Rakendusüksuse toimingu või otsuse peale esitatakse enne halduskohtusse kaebuse esitamist vaie rakendusüksusele vastavalt ÜSS2021-2027 §-le 31. Vaie vaadatakse läbi haldusmenetluse seaduses sätestatud korras. </w:t>
      </w:r>
    </w:p>
    <w:p w14:paraId="52F4AD6B" w14:textId="77777777" w:rsidR="008D3155" w:rsidRDefault="008156F8">
      <w:pPr>
        <w:spacing w:after="14" w:line="259" w:lineRule="auto"/>
        <w:ind w:left="53" w:firstLine="0"/>
        <w:jc w:val="left"/>
      </w:pPr>
      <w:r>
        <w:t xml:space="preserve"> </w:t>
      </w:r>
    </w:p>
    <w:p w14:paraId="0FADD4E4" w14:textId="77777777" w:rsidR="008D3155" w:rsidRDefault="008156F8">
      <w:pPr>
        <w:pStyle w:val="Pealkiri1"/>
        <w:tabs>
          <w:tab w:val="center" w:pos="1880"/>
        </w:tabs>
        <w:ind w:left="0" w:firstLine="0"/>
      </w:pPr>
      <w:r>
        <w:t xml:space="preserve">16. </w:t>
      </w:r>
      <w:r>
        <w:tab/>
        <w:t xml:space="preserve">Vähese tähtsusega abi </w:t>
      </w:r>
    </w:p>
    <w:p w14:paraId="1ACCDB57" w14:textId="77777777" w:rsidR="008D3155" w:rsidRDefault="008156F8">
      <w:pPr>
        <w:spacing w:after="0"/>
        <w:ind w:left="737"/>
      </w:pPr>
      <w:r>
        <w:rPr>
          <w:color w:val="202020"/>
        </w:rPr>
        <w:t xml:space="preserve">16.1. Punktis 3.1. ja 3.2. nimetatud konverentside, seminaride, koolituste ja infopäevade läbiviimine tuleb lugeda vähese tähtsusega abiks koolitatavatele konkurentsiseaduse § 33 lõike 1 mõistes, kui koolitatavad on ettevõtjate esindajad või töötajad. </w:t>
      </w:r>
    </w:p>
    <w:p w14:paraId="40074809" w14:textId="77777777" w:rsidR="008D3155" w:rsidRDefault="008156F8">
      <w:pPr>
        <w:spacing w:after="0"/>
        <w:ind w:left="737"/>
      </w:pPr>
      <w:r>
        <w:rPr>
          <w:color w:val="202020"/>
        </w:rPr>
        <w:t>16.2. Vähese tähtsusega abi andmise lubatavust ettevõtjatele kontrollib elluviija pärast nende registreerimist koolitusele ning enne koolituse algust.</w:t>
      </w:r>
      <w:r>
        <w:t xml:space="preserve"> Kui ettevõtjal ei ole piisavalt vähese tähtsusega abi vaba jääki, siis ettevõtja esindajad või töötajad ei saa koolitusel osaleda.</w:t>
      </w:r>
      <w:r>
        <w:rPr>
          <w:color w:val="202020"/>
        </w:rPr>
        <w:t xml:space="preserve"> </w:t>
      </w:r>
    </w:p>
    <w:p w14:paraId="72635A48" w14:textId="77777777" w:rsidR="008D3155" w:rsidRDefault="008156F8">
      <w:pPr>
        <w:spacing w:after="0"/>
        <w:ind w:left="737"/>
      </w:pPr>
      <w:r>
        <w:rPr>
          <w:color w:val="202020"/>
        </w:rPr>
        <w:t xml:space="preserve">16.3. Punktis 3.3. nimetatud tegevuste puhul hinnatakse rakendusüksuse poolt projekti juhtrühmas tööde lisamiseks, kas tegemist on vähese tähtsuse abi andmisega. </w:t>
      </w:r>
    </w:p>
    <w:p w14:paraId="0B6DFA98" w14:textId="77777777" w:rsidR="00775259" w:rsidRPr="00775259" w:rsidRDefault="00775259" w:rsidP="00775259">
      <w:pPr>
        <w:spacing w:after="0" w:line="240" w:lineRule="auto"/>
        <w:ind w:left="451" w:firstLine="0"/>
        <w:jc w:val="left"/>
        <w:rPr>
          <w:szCs w:val="24"/>
        </w:rPr>
      </w:pPr>
      <w:r w:rsidRPr="00775259">
        <w:rPr>
          <w:szCs w:val="24"/>
        </w:rPr>
        <w:t xml:space="preserve">16.4. </w:t>
      </w:r>
      <w:r w:rsidRPr="00775259">
        <w:rPr>
          <w:color w:val="auto"/>
          <w:szCs w:val="24"/>
        </w:rPr>
        <w:t>Vähese tähtsusega abi korral ei tohi antava abi suurus ühe ettevõtja kohta ületada kolme aasta jooksul 300 000 eurot.“</w:t>
      </w:r>
      <w:r w:rsidRPr="00775259">
        <w:rPr>
          <w:szCs w:val="24"/>
        </w:rPr>
        <w:t>.</w:t>
      </w:r>
    </w:p>
    <w:p w14:paraId="15333F0F" w14:textId="77777777" w:rsidR="00775259" w:rsidRPr="00775259" w:rsidRDefault="00775259" w:rsidP="00775259">
      <w:pPr>
        <w:spacing w:after="0" w:line="259" w:lineRule="auto"/>
        <w:ind w:left="451" w:firstLine="0"/>
        <w:jc w:val="left"/>
        <w:rPr>
          <w:szCs w:val="24"/>
        </w:rPr>
      </w:pPr>
      <w:r w:rsidRPr="00775259">
        <w:rPr>
          <w:szCs w:val="24"/>
        </w:rPr>
        <w:t xml:space="preserve">16.5. Vähese tähtsusega abi ei anta Euroopa Komisjoni määruse </w:t>
      </w:r>
      <w:bookmarkStart w:id="130" w:name="_Hlk166501007"/>
      <w:r w:rsidRPr="00775259">
        <w:rPr>
          <w:szCs w:val="24"/>
        </w:rPr>
        <w:t xml:space="preserve">(EL) 2023/2831 </w:t>
      </w:r>
      <w:bookmarkEnd w:id="130"/>
      <w:r w:rsidRPr="00775259">
        <w:rPr>
          <w:szCs w:val="24"/>
        </w:rPr>
        <w:t xml:space="preserve">artikli 1 lõikes 1 sätestatud juhtudel. </w:t>
      </w:r>
    </w:p>
    <w:p w14:paraId="6A06F1DF" w14:textId="77777777" w:rsidR="00775259" w:rsidRPr="00775259" w:rsidRDefault="00775259" w:rsidP="00775259">
      <w:pPr>
        <w:spacing w:after="0" w:line="259" w:lineRule="auto"/>
        <w:ind w:left="451" w:firstLine="0"/>
        <w:jc w:val="left"/>
        <w:rPr>
          <w:szCs w:val="24"/>
        </w:rPr>
      </w:pPr>
      <w:r w:rsidRPr="00775259">
        <w:rPr>
          <w:szCs w:val="24"/>
        </w:rPr>
        <w:t xml:space="preserve">16.6. Vähese tähtsusega abi suuruse arvestamisel loetakse üheks ettevõtjaks sellised ettevõtjad, kes on omavahel seotud Euroopa Komisjoni määruse (EL) 2023/2831 artikli 2 lõike 2 kohaselt. </w:t>
      </w:r>
    </w:p>
    <w:p w14:paraId="33F71D64" w14:textId="7C486917" w:rsidR="008D3155" w:rsidRDefault="00775259">
      <w:pPr>
        <w:spacing w:after="0"/>
        <w:ind w:left="737"/>
      </w:pPr>
      <w:r w:rsidRPr="00775259">
        <w:rPr>
          <w:szCs w:val="24"/>
        </w:rPr>
        <w:t>16.7. Toetuse andmisel võetakse arvesse Euroopa Komisjoni määruse (EL) 2023/2831 artiklis 5 sätestatud eesmärkideks antava vähese tähtsusega abi kumuleerimisreegleid.</w:t>
      </w:r>
    </w:p>
    <w:p w14:paraId="2A2F4E3C" w14:textId="77777777" w:rsidR="008D3155" w:rsidRDefault="008156F8">
      <w:pPr>
        <w:spacing w:after="0" w:line="259" w:lineRule="auto"/>
        <w:ind w:left="34" w:firstLine="0"/>
        <w:jc w:val="left"/>
      </w:pPr>
      <w:r>
        <w:t xml:space="preserve"> </w:t>
      </w:r>
    </w:p>
    <w:p w14:paraId="73D92385" w14:textId="77777777" w:rsidR="008D3155" w:rsidRDefault="008D3155">
      <w:pPr>
        <w:sectPr w:rsidR="008D3155" w:rsidSect="00E5166A">
          <w:pgSz w:w="11906" w:h="16838"/>
          <w:pgMar w:top="1418" w:right="847" w:bottom="747" w:left="1668" w:header="708" w:footer="708" w:gutter="0"/>
          <w:cols w:space="708"/>
        </w:sectPr>
      </w:pPr>
    </w:p>
    <w:p w14:paraId="6C348958" w14:textId="77777777" w:rsidR="008D3155" w:rsidRDefault="008156F8">
      <w:pPr>
        <w:spacing w:after="0" w:line="259" w:lineRule="auto"/>
        <w:ind w:left="10" w:right="-14" w:hanging="10"/>
        <w:jc w:val="right"/>
      </w:pPr>
      <w:r>
        <w:rPr>
          <w:sz w:val="20"/>
        </w:rPr>
        <w:lastRenderedPageBreak/>
        <w:t xml:space="preserve">KINNITATUD </w:t>
      </w:r>
    </w:p>
    <w:p w14:paraId="3685E1B1" w14:textId="2B553194" w:rsidR="008D3155" w:rsidRDefault="0086222F">
      <w:pPr>
        <w:spacing w:after="0" w:line="259" w:lineRule="auto"/>
        <w:ind w:left="10" w:right="-14" w:hanging="10"/>
        <w:jc w:val="right"/>
      </w:pPr>
      <w:r>
        <w:rPr>
          <w:sz w:val="20"/>
        </w:rPr>
        <w:t>04</w:t>
      </w:r>
      <w:r w:rsidR="008156F8">
        <w:rPr>
          <w:sz w:val="20"/>
        </w:rPr>
        <w:t>.0</w:t>
      </w:r>
      <w:r>
        <w:rPr>
          <w:sz w:val="20"/>
        </w:rPr>
        <w:t>9</w:t>
      </w:r>
      <w:r w:rsidR="008156F8">
        <w:rPr>
          <w:sz w:val="20"/>
        </w:rPr>
        <w:t xml:space="preserve">.2023 käskkirjaga nr 1-2/23/361  </w:t>
      </w:r>
    </w:p>
    <w:p w14:paraId="49300C5B" w14:textId="77777777" w:rsidR="008D3155" w:rsidRDefault="008156F8">
      <w:pPr>
        <w:tabs>
          <w:tab w:val="right" w:pos="15680"/>
        </w:tabs>
        <w:spacing w:after="796" w:line="265" w:lineRule="auto"/>
        <w:ind w:left="-15" w:firstLine="0"/>
        <w:jc w:val="left"/>
      </w:pPr>
      <w:r>
        <w:t xml:space="preserve"> </w:t>
      </w:r>
      <w:r>
        <w:tab/>
      </w:r>
      <w:r>
        <w:rPr>
          <w:sz w:val="20"/>
        </w:rPr>
        <w:t xml:space="preserve">Lisa nr 2 </w:t>
      </w:r>
    </w:p>
    <w:p w14:paraId="5356DCB8" w14:textId="77777777" w:rsidR="008D3155" w:rsidRDefault="008156F8">
      <w:pPr>
        <w:spacing w:after="14"/>
        <w:ind w:left="57" w:hanging="10"/>
        <w:jc w:val="left"/>
      </w:pPr>
      <w:r>
        <w:rPr>
          <w:b/>
        </w:rPr>
        <w:t>Toetuse andmine ringmajanduse alase</w:t>
      </w:r>
      <w:r>
        <w:rPr>
          <w:b/>
          <w:i/>
        </w:rPr>
        <w:t xml:space="preserve"> </w:t>
      </w:r>
      <w:r>
        <w:rPr>
          <w:b/>
        </w:rPr>
        <w:t>teavituste ja koolituste läbiviimiseks ning lahenduste rakendamiseks 2023–2029 tegevuskava ja eelarve</w:t>
      </w:r>
      <w:r>
        <w:rPr>
          <w:b/>
          <w:i/>
        </w:rPr>
        <w:t xml:space="preserve"> </w:t>
      </w:r>
    </w:p>
    <w:p w14:paraId="465E5AA1" w14:textId="77777777" w:rsidR="008D3155" w:rsidRDefault="008156F8">
      <w:pPr>
        <w:spacing w:after="0" w:line="259" w:lineRule="auto"/>
        <w:ind w:left="0" w:firstLine="0"/>
        <w:jc w:val="left"/>
      </w:pPr>
      <w:r>
        <w:rPr>
          <w:b/>
        </w:rPr>
        <w:t xml:space="preserve"> </w:t>
      </w:r>
    </w:p>
    <w:p w14:paraId="2CC7BFE3" w14:textId="77777777" w:rsidR="008D3155" w:rsidRDefault="008156F8">
      <w:pPr>
        <w:spacing w:after="0" w:line="259" w:lineRule="auto"/>
        <w:ind w:left="0" w:firstLine="0"/>
        <w:jc w:val="left"/>
      </w:pPr>
      <w:r>
        <w:rPr>
          <w:b/>
        </w:rPr>
        <w:t xml:space="preserve"> </w:t>
      </w:r>
    </w:p>
    <w:p w14:paraId="4507DBFF" w14:textId="77777777" w:rsidR="001B21F8" w:rsidRDefault="001B21F8" w:rsidP="001B21F8">
      <w:pPr>
        <w:spacing w:after="0" w:line="240" w:lineRule="auto"/>
        <w:ind w:left="-142" w:firstLine="142"/>
        <w:rPr>
          <w:rFonts w:eastAsiaTheme="minorHAnsi"/>
          <w:b/>
          <w:szCs w:val="24"/>
        </w:rPr>
      </w:pPr>
      <w:r w:rsidRPr="0074639B">
        <w:rPr>
          <w:rFonts w:eastAsiaTheme="minorHAnsi"/>
          <w:b/>
          <w:szCs w:val="24"/>
        </w:rPr>
        <w:t>Projekti maksumus</w:t>
      </w:r>
    </w:p>
    <w:p w14:paraId="598F92E3" w14:textId="77777777" w:rsidR="001B21F8" w:rsidRPr="0074639B" w:rsidRDefault="001B21F8" w:rsidP="001B21F8">
      <w:pPr>
        <w:spacing w:after="0" w:line="240" w:lineRule="auto"/>
        <w:ind w:left="-142" w:firstLine="142"/>
        <w:rPr>
          <w:rFonts w:eastAsiaTheme="minorHAnsi"/>
          <w:b/>
          <w:szCs w:val="24"/>
        </w:rPr>
      </w:pPr>
    </w:p>
    <w:tbl>
      <w:tblPr>
        <w:tblStyle w:val="Kontuurtabel"/>
        <w:tblW w:w="12191" w:type="dxa"/>
        <w:tblInd w:w="-5" w:type="dxa"/>
        <w:tblLayout w:type="fixed"/>
        <w:tblLook w:val="04A0" w:firstRow="1" w:lastRow="0" w:firstColumn="1" w:lastColumn="0" w:noHBand="0" w:noVBand="1"/>
      </w:tblPr>
      <w:tblGrid>
        <w:gridCol w:w="2151"/>
        <w:gridCol w:w="2020"/>
        <w:gridCol w:w="2208"/>
        <w:gridCol w:w="2268"/>
        <w:gridCol w:w="3544"/>
      </w:tblGrid>
      <w:tr w:rsidR="001B21F8" w:rsidRPr="00DF7CD2" w14:paraId="6C7CF169" w14:textId="77777777" w:rsidTr="005B6597">
        <w:trPr>
          <w:trHeight w:val="422"/>
        </w:trPr>
        <w:tc>
          <w:tcPr>
            <w:tcW w:w="2151" w:type="dxa"/>
            <w:vAlign w:val="center"/>
          </w:tcPr>
          <w:p w14:paraId="7402F2B7" w14:textId="77777777" w:rsidR="001B21F8" w:rsidRPr="00DF7CD2" w:rsidRDefault="001B21F8" w:rsidP="005B6597">
            <w:pPr>
              <w:jc w:val="center"/>
              <w:rPr>
                <w:rFonts w:eastAsiaTheme="minorHAnsi"/>
                <w:b/>
                <w:szCs w:val="24"/>
              </w:rPr>
            </w:pPr>
            <w:r w:rsidRPr="00DF7CD2">
              <w:rPr>
                <w:rFonts w:eastAsiaTheme="minorHAnsi"/>
                <w:b/>
                <w:szCs w:val="24"/>
              </w:rPr>
              <w:t>Kogumaksumus (EUR)</w:t>
            </w:r>
          </w:p>
        </w:tc>
        <w:tc>
          <w:tcPr>
            <w:tcW w:w="2020" w:type="dxa"/>
            <w:vAlign w:val="center"/>
          </w:tcPr>
          <w:p w14:paraId="30265808" w14:textId="77777777" w:rsidR="001B21F8" w:rsidRPr="00DF7CD2" w:rsidRDefault="001B21F8" w:rsidP="005B6597">
            <w:pPr>
              <w:jc w:val="center"/>
              <w:rPr>
                <w:rFonts w:eastAsiaTheme="minorHAnsi"/>
                <w:b/>
                <w:szCs w:val="24"/>
              </w:rPr>
            </w:pPr>
            <w:r w:rsidRPr="00DF7CD2">
              <w:rPr>
                <w:rFonts w:eastAsiaTheme="minorHAnsi"/>
                <w:b/>
                <w:szCs w:val="24"/>
              </w:rPr>
              <w:t>Abikõlblik summa (EUR)</w:t>
            </w:r>
          </w:p>
        </w:tc>
        <w:tc>
          <w:tcPr>
            <w:tcW w:w="2208" w:type="dxa"/>
            <w:vAlign w:val="center"/>
          </w:tcPr>
          <w:p w14:paraId="4A0C06FE" w14:textId="77777777" w:rsidR="001B21F8" w:rsidRPr="00DF7CD2" w:rsidRDefault="001B21F8" w:rsidP="005B6597">
            <w:pPr>
              <w:jc w:val="center"/>
              <w:rPr>
                <w:rFonts w:eastAsiaTheme="minorHAnsi"/>
                <w:b/>
                <w:szCs w:val="24"/>
              </w:rPr>
            </w:pPr>
            <w:r w:rsidRPr="00DF7CD2">
              <w:rPr>
                <w:rFonts w:eastAsiaTheme="minorHAnsi"/>
                <w:b/>
                <w:szCs w:val="24"/>
              </w:rPr>
              <w:t>Toetuse summa kokku (EUR)</w:t>
            </w:r>
          </w:p>
        </w:tc>
        <w:tc>
          <w:tcPr>
            <w:tcW w:w="2268" w:type="dxa"/>
            <w:vAlign w:val="center"/>
          </w:tcPr>
          <w:p w14:paraId="4A75212E" w14:textId="77777777" w:rsidR="001B21F8" w:rsidRPr="00DF7CD2" w:rsidRDefault="001B21F8" w:rsidP="005B6597">
            <w:pPr>
              <w:jc w:val="center"/>
              <w:rPr>
                <w:rFonts w:eastAsiaTheme="minorHAnsi"/>
                <w:b/>
                <w:szCs w:val="24"/>
              </w:rPr>
            </w:pPr>
            <w:r w:rsidRPr="00DF7CD2">
              <w:rPr>
                <w:rFonts w:eastAsiaTheme="minorHAnsi"/>
                <w:b/>
                <w:szCs w:val="24"/>
              </w:rPr>
              <w:t>Ühtekuuluvusfondi toetuse määr (%)</w:t>
            </w:r>
          </w:p>
        </w:tc>
        <w:tc>
          <w:tcPr>
            <w:tcW w:w="3544" w:type="dxa"/>
            <w:vAlign w:val="center"/>
          </w:tcPr>
          <w:p w14:paraId="0A86B290" w14:textId="77777777" w:rsidR="001B21F8" w:rsidRPr="00DF7CD2" w:rsidRDefault="001B21F8" w:rsidP="005B6597">
            <w:pPr>
              <w:jc w:val="center"/>
              <w:rPr>
                <w:rFonts w:eastAsiaTheme="minorHAnsi"/>
                <w:b/>
                <w:szCs w:val="24"/>
              </w:rPr>
            </w:pPr>
            <w:r w:rsidRPr="00DF7CD2">
              <w:rPr>
                <w:b/>
                <w:bCs/>
                <w:szCs w:val="24"/>
                <w:lang w:eastAsia="et-EE"/>
              </w:rPr>
              <w:t>Riikliku kaas</w:t>
            </w:r>
            <w:del w:id="131" w:author="Eerika Purgel" w:date="2025-10-29T14:49:00Z" w16du:dateUtc="2025-10-29T12:49:00Z">
              <w:r w:rsidRPr="00DF7CD2" w:rsidDel="00581335">
                <w:rPr>
                  <w:b/>
                  <w:bCs/>
                  <w:szCs w:val="24"/>
                  <w:lang w:eastAsia="et-EE"/>
                </w:rPr>
                <w:delText>-</w:delText>
              </w:r>
            </w:del>
            <w:r w:rsidRPr="00DF7CD2">
              <w:rPr>
                <w:b/>
                <w:bCs/>
                <w:szCs w:val="24"/>
                <w:lang w:eastAsia="et-EE"/>
              </w:rPr>
              <w:t>finantseeringu määr (</w:t>
            </w:r>
            <w:r w:rsidRPr="00DF7CD2">
              <w:rPr>
                <w:rFonts w:eastAsiaTheme="minorHAnsi"/>
                <w:b/>
                <w:szCs w:val="24"/>
              </w:rPr>
              <w:t>%)</w:t>
            </w:r>
          </w:p>
        </w:tc>
      </w:tr>
      <w:tr w:rsidR="001B21F8" w:rsidRPr="00DF7CD2" w14:paraId="7DA5DB91" w14:textId="77777777" w:rsidTr="005B6597">
        <w:trPr>
          <w:trHeight w:val="189"/>
        </w:trPr>
        <w:tc>
          <w:tcPr>
            <w:tcW w:w="2151" w:type="dxa"/>
          </w:tcPr>
          <w:p w14:paraId="104644B4" w14:textId="112653DE" w:rsidR="001B21F8" w:rsidRPr="00DF7CD2" w:rsidRDefault="0000284E" w:rsidP="005B6597">
            <w:pPr>
              <w:jc w:val="center"/>
              <w:rPr>
                <w:rFonts w:eastAsiaTheme="minorHAnsi"/>
                <w:szCs w:val="24"/>
              </w:rPr>
            </w:pPr>
            <w:ins w:id="132" w:author="Eerika Purgel" w:date="2025-10-20T12:53:00Z" w16du:dateUtc="2025-10-20T09:53:00Z">
              <w:r>
                <w:rPr>
                  <w:rFonts w:eastAsiaTheme="minorHAnsi"/>
                  <w:szCs w:val="24"/>
                </w:rPr>
                <w:t>3</w:t>
              </w:r>
            </w:ins>
            <w:ins w:id="133" w:author="Eerika Purgel" w:date="2025-10-20T12:54:00Z" w16du:dateUtc="2025-10-20T09:54:00Z">
              <w:r>
                <w:rPr>
                  <w:rFonts w:eastAsiaTheme="minorHAnsi"/>
                  <w:szCs w:val="24"/>
                </w:rPr>
                <w:t> </w:t>
              </w:r>
            </w:ins>
            <w:ins w:id="134" w:author="Eerika Purgel" w:date="2025-10-29T14:48:00Z" w16du:dateUtc="2025-10-29T12:48:00Z">
              <w:r w:rsidR="00581335">
                <w:rPr>
                  <w:rFonts w:eastAsiaTheme="minorHAnsi"/>
                  <w:szCs w:val="24"/>
                </w:rPr>
                <w:t>283 813,72</w:t>
              </w:r>
            </w:ins>
            <w:del w:id="135" w:author="Eerika Purgel" w:date="2025-10-20T12:54:00Z" w16du:dateUtc="2025-10-20T09:54:00Z">
              <w:r w:rsidR="001B21F8" w:rsidRPr="00EA42EA" w:rsidDel="0000284E">
                <w:rPr>
                  <w:rFonts w:eastAsiaTheme="minorHAnsi"/>
                  <w:szCs w:val="24"/>
                </w:rPr>
                <w:delText>3</w:delText>
              </w:r>
              <w:r w:rsidR="001B21F8" w:rsidDel="0000284E">
                <w:rPr>
                  <w:rFonts w:eastAsiaTheme="minorHAnsi"/>
                  <w:szCs w:val="24"/>
                </w:rPr>
                <w:delText> </w:delText>
              </w:r>
              <w:r w:rsidR="001B21F8" w:rsidRPr="00EA42EA" w:rsidDel="0000284E">
                <w:rPr>
                  <w:rFonts w:eastAsiaTheme="minorHAnsi"/>
                  <w:szCs w:val="24"/>
                </w:rPr>
                <w:delText>352</w:delText>
              </w:r>
              <w:r w:rsidR="001B21F8" w:rsidDel="0000284E">
                <w:rPr>
                  <w:rFonts w:eastAsiaTheme="minorHAnsi"/>
                  <w:szCs w:val="24"/>
                </w:rPr>
                <w:delText xml:space="preserve"> </w:delText>
              </w:r>
              <w:r w:rsidR="001B21F8" w:rsidRPr="00EA42EA" w:rsidDel="0000284E">
                <w:rPr>
                  <w:rFonts w:eastAsiaTheme="minorHAnsi"/>
                  <w:szCs w:val="24"/>
                </w:rPr>
                <w:delText>941,18</w:delText>
              </w:r>
            </w:del>
          </w:p>
        </w:tc>
        <w:tc>
          <w:tcPr>
            <w:tcW w:w="2020" w:type="dxa"/>
          </w:tcPr>
          <w:p w14:paraId="72C67518" w14:textId="28690058" w:rsidR="001B21F8" w:rsidRPr="00DF7CD2" w:rsidRDefault="00581335" w:rsidP="00581335">
            <w:pPr>
              <w:ind w:left="0" w:firstLine="0"/>
              <w:rPr>
                <w:rFonts w:eastAsiaTheme="minorHAnsi"/>
                <w:szCs w:val="24"/>
              </w:rPr>
            </w:pPr>
            <w:ins w:id="136" w:author="Eerika Purgel" w:date="2025-10-29T14:48:00Z" w16du:dateUtc="2025-10-29T12:48:00Z">
              <w:r>
                <w:rPr>
                  <w:rFonts w:eastAsiaTheme="minorHAnsi"/>
                  <w:szCs w:val="24"/>
                </w:rPr>
                <w:t xml:space="preserve">3 283 813,72 </w:t>
              </w:r>
            </w:ins>
            <w:del w:id="137" w:author="Eerika Purgel" w:date="2025-10-20T12:54:00Z" w16du:dateUtc="2025-10-20T09:54:00Z">
              <w:r w:rsidR="001B21F8" w:rsidRPr="00EA42EA" w:rsidDel="0000284E">
                <w:rPr>
                  <w:rFonts w:eastAsiaTheme="minorHAnsi"/>
                  <w:szCs w:val="24"/>
                </w:rPr>
                <w:delText>3</w:delText>
              </w:r>
              <w:r w:rsidR="001B21F8" w:rsidDel="0000284E">
                <w:rPr>
                  <w:rFonts w:eastAsiaTheme="minorHAnsi"/>
                  <w:szCs w:val="24"/>
                </w:rPr>
                <w:delText> </w:delText>
              </w:r>
              <w:r w:rsidR="001B21F8" w:rsidRPr="00EA42EA" w:rsidDel="0000284E">
                <w:rPr>
                  <w:rFonts w:eastAsiaTheme="minorHAnsi"/>
                  <w:szCs w:val="24"/>
                </w:rPr>
                <w:delText>352</w:delText>
              </w:r>
              <w:r w:rsidR="001B21F8" w:rsidDel="0000284E">
                <w:rPr>
                  <w:rFonts w:eastAsiaTheme="minorHAnsi"/>
                  <w:szCs w:val="24"/>
                </w:rPr>
                <w:delText xml:space="preserve"> </w:delText>
              </w:r>
              <w:r w:rsidR="001B21F8" w:rsidRPr="00EA42EA" w:rsidDel="0000284E">
                <w:rPr>
                  <w:rFonts w:eastAsiaTheme="minorHAnsi"/>
                  <w:szCs w:val="24"/>
                </w:rPr>
                <w:delText>941,18</w:delText>
              </w:r>
            </w:del>
          </w:p>
        </w:tc>
        <w:tc>
          <w:tcPr>
            <w:tcW w:w="2208" w:type="dxa"/>
          </w:tcPr>
          <w:p w14:paraId="42871367" w14:textId="3C8250E3" w:rsidR="001B21F8" w:rsidRPr="00DF7CD2" w:rsidRDefault="00581335" w:rsidP="005B6597">
            <w:pPr>
              <w:jc w:val="center"/>
              <w:rPr>
                <w:szCs w:val="24"/>
              </w:rPr>
            </w:pPr>
            <w:ins w:id="138" w:author="Eerika Purgel" w:date="2025-10-29T14:49:00Z" w16du:dateUtc="2025-10-29T12:49:00Z">
              <w:r>
                <w:rPr>
                  <w:rFonts w:eastAsiaTheme="minorHAnsi"/>
                  <w:szCs w:val="24"/>
                </w:rPr>
                <w:t>3 283 813,72</w:t>
              </w:r>
            </w:ins>
            <w:del w:id="139" w:author="Eerika Purgel" w:date="2025-10-20T12:54:00Z" w16du:dateUtc="2025-10-20T09:54:00Z">
              <w:r w:rsidR="001B21F8" w:rsidRPr="00EA42EA" w:rsidDel="0000284E">
                <w:rPr>
                  <w:rFonts w:eastAsiaTheme="minorHAnsi"/>
                  <w:szCs w:val="24"/>
                </w:rPr>
                <w:delText>3</w:delText>
              </w:r>
              <w:r w:rsidR="001B21F8" w:rsidDel="0000284E">
                <w:rPr>
                  <w:rFonts w:eastAsiaTheme="minorHAnsi"/>
                  <w:szCs w:val="24"/>
                </w:rPr>
                <w:delText> </w:delText>
              </w:r>
              <w:r w:rsidR="001B21F8" w:rsidRPr="00EA42EA" w:rsidDel="0000284E">
                <w:rPr>
                  <w:rFonts w:eastAsiaTheme="minorHAnsi"/>
                  <w:szCs w:val="24"/>
                </w:rPr>
                <w:delText>352</w:delText>
              </w:r>
              <w:r w:rsidR="001B21F8" w:rsidDel="0000284E">
                <w:rPr>
                  <w:rFonts w:eastAsiaTheme="minorHAnsi"/>
                  <w:szCs w:val="24"/>
                </w:rPr>
                <w:delText xml:space="preserve"> </w:delText>
              </w:r>
              <w:r w:rsidR="001B21F8" w:rsidRPr="00EA42EA" w:rsidDel="0000284E">
                <w:rPr>
                  <w:rFonts w:eastAsiaTheme="minorHAnsi"/>
                  <w:szCs w:val="24"/>
                </w:rPr>
                <w:delText>941,18</w:delText>
              </w:r>
            </w:del>
          </w:p>
        </w:tc>
        <w:tc>
          <w:tcPr>
            <w:tcW w:w="2268" w:type="dxa"/>
            <w:vAlign w:val="center"/>
          </w:tcPr>
          <w:p w14:paraId="53002FA8" w14:textId="77777777" w:rsidR="001B21F8" w:rsidRPr="00DF7CD2" w:rsidRDefault="001B21F8" w:rsidP="005B6597">
            <w:pPr>
              <w:jc w:val="center"/>
              <w:rPr>
                <w:rFonts w:eastAsiaTheme="minorHAnsi"/>
                <w:szCs w:val="24"/>
              </w:rPr>
            </w:pPr>
            <w:r w:rsidRPr="00DF7CD2">
              <w:rPr>
                <w:rFonts w:eastAsiaTheme="minorHAnsi"/>
                <w:szCs w:val="24"/>
              </w:rPr>
              <w:t>85</w:t>
            </w:r>
          </w:p>
        </w:tc>
        <w:tc>
          <w:tcPr>
            <w:tcW w:w="3544" w:type="dxa"/>
          </w:tcPr>
          <w:p w14:paraId="493126AF" w14:textId="77777777" w:rsidR="001B21F8" w:rsidRPr="00DF7CD2" w:rsidRDefault="001B21F8" w:rsidP="005B6597">
            <w:pPr>
              <w:jc w:val="center"/>
              <w:rPr>
                <w:rFonts w:eastAsiaTheme="minorHAnsi"/>
                <w:szCs w:val="24"/>
              </w:rPr>
            </w:pPr>
            <w:r w:rsidRPr="00DF7CD2">
              <w:rPr>
                <w:rFonts w:eastAsiaTheme="minorHAnsi"/>
                <w:szCs w:val="24"/>
              </w:rPr>
              <w:t>15</w:t>
            </w:r>
          </w:p>
        </w:tc>
      </w:tr>
    </w:tbl>
    <w:p w14:paraId="5EE53B44" w14:textId="77777777" w:rsidR="001B21F8" w:rsidRPr="00DF7CD2" w:rsidRDefault="001B21F8" w:rsidP="001B21F8">
      <w:pPr>
        <w:tabs>
          <w:tab w:val="left" w:pos="2325"/>
        </w:tabs>
        <w:spacing w:after="0" w:line="240" w:lineRule="auto"/>
        <w:jc w:val="right"/>
        <w:rPr>
          <w:b/>
          <w:szCs w:val="24"/>
        </w:rPr>
      </w:pPr>
    </w:p>
    <w:p w14:paraId="1B1F87A2" w14:textId="77777777" w:rsidR="001B21F8" w:rsidRPr="00DF7CD2" w:rsidRDefault="001B21F8" w:rsidP="001B21F8">
      <w:pPr>
        <w:spacing w:after="60" w:line="240" w:lineRule="auto"/>
        <w:rPr>
          <w:rFonts w:eastAsiaTheme="minorHAnsi"/>
          <w:b/>
          <w:szCs w:val="24"/>
        </w:rPr>
      </w:pPr>
      <w:r w:rsidRPr="00DF7CD2">
        <w:rPr>
          <w:rFonts w:eastAsiaTheme="minorHAnsi"/>
          <w:b/>
          <w:szCs w:val="24"/>
        </w:rPr>
        <w:t>Eelarve jaotus rahastajate lõikes</w:t>
      </w:r>
    </w:p>
    <w:p w14:paraId="23A302DB" w14:textId="77777777" w:rsidR="001B21F8" w:rsidRPr="00DF7CD2" w:rsidRDefault="001B21F8" w:rsidP="001B21F8">
      <w:pPr>
        <w:spacing w:after="60" w:line="240" w:lineRule="auto"/>
        <w:rPr>
          <w:rFonts w:eastAsiaTheme="minorHAnsi"/>
          <w:b/>
          <w:szCs w:val="24"/>
        </w:rPr>
      </w:pPr>
    </w:p>
    <w:tbl>
      <w:tblPr>
        <w:tblStyle w:val="Kontuurtabel"/>
        <w:tblW w:w="0" w:type="auto"/>
        <w:tblLook w:val="04A0" w:firstRow="1" w:lastRow="0" w:firstColumn="1" w:lastColumn="0" w:noHBand="0" w:noVBand="1"/>
      </w:tblPr>
      <w:tblGrid>
        <w:gridCol w:w="3256"/>
        <w:gridCol w:w="2736"/>
      </w:tblGrid>
      <w:tr w:rsidR="001B21F8" w:rsidRPr="00DF7CD2" w14:paraId="4BEB9F8D" w14:textId="77777777" w:rsidTr="005B6597">
        <w:trPr>
          <w:trHeight w:val="308"/>
        </w:trPr>
        <w:tc>
          <w:tcPr>
            <w:tcW w:w="3256" w:type="dxa"/>
            <w:vAlign w:val="center"/>
          </w:tcPr>
          <w:p w14:paraId="3FB15D75" w14:textId="77777777" w:rsidR="001B21F8" w:rsidRPr="00DF7CD2" w:rsidRDefault="001B21F8" w:rsidP="005B6597">
            <w:pPr>
              <w:spacing w:after="60"/>
              <w:jc w:val="center"/>
              <w:rPr>
                <w:rFonts w:eastAsiaTheme="minorHAnsi"/>
                <w:b/>
                <w:szCs w:val="24"/>
              </w:rPr>
            </w:pPr>
            <w:r w:rsidRPr="00DF7CD2">
              <w:rPr>
                <w:rFonts w:eastAsiaTheme="minorHAnsi"/>
                <w:b/>
                <w:szCs w:val="24"/>
              </w:rPr>
              <w:t>Rahastaja</w:t>
            </w:r>
          </w:p>
        </w:tc>
        <w:tc>
          <w:tcPr>
            <w:tcW w:w="2693" w:type="dxa"/>
            <w:vAlign w:val="center"/>
          </w:tcPr>
          <w:p w14:paraId="125B1970" w14:textId="77777777" w:rsidR="001B21F8" w:rsidRPr="00DF7CD2" w:rsidRDefault="001B21F8" w:rsidP="005B6597">
            <w:pPr>
              <w:spacing w:after="60"/>
              <w:jc w:val="center"/>
              <w:rPr>
                <w:rFonts w:eastAsiaTheme="minorHAnsi"/>
                <w:b/>
                <w:szCs w:val="24"/>
              </w:rPr>
            </w:pPr>
            <w:r w:rsidRPr="00DF7CD2">
              <w:rPr>
                <w:rFonts w:eastAsiaTheme="minorHAnsi"/>
                <w:b/>
                <w:szCs w:val="24"/>
              </w:rPr>
              <w:t>Abikõlblik summa (EUR)</w:t>
            </w:r>
          </w:p>
        </w:tc>
      </w:tr>
      <w:tr w:rsidR="001B21F8" w:rsidRPr="00DF7CD2" w14:paraId="720A0859" w14:textId="77777777" w:rsidTr="005B6597">
        <w:trPr>
          <w:trHeight w:val="318"/>
        </w:trPr>
        <w:tc>
          <w:tcPr>
            <w:tcW w:w="3256" w:type="dxa"/>
          </w:tcPr>
          <w:p w14:paraId="2954B11A" w14:textId="77777777" w:rsidR="001B21F8" w:rsidRPr="00DF7CD2" w:rsidRDefault="001B21F8" w:rsidP="005B6597">
            <w:pPr>
              <w:spacing w:after="60"/>
              <w:rPr>
                <w:rFonts w:eastAsiaTheme="minorHAnsi"/>
                <w:szCs w:val="24"/>
              </w:rPr>
            </w:pPr>
            <w:r w:rsidRPr="00DF7CD2">
              <w:rPr>
                <w:rFonts w:eastAsiaTheme="minorHAnsi"/>
                <w:szCs w:val="24"/>
              </w:rPr>
              <w:t>Riiklik kaasfinantseering</w:t>
            </w:r>
          </w:p>
        </w:tc>
        <w:tc>
          <w:tcPr>
            <w:tcW w:w="2693" w:type="dxa"/>
            <w:vAlign w:val="center"/>
          </w:tcPr>
          <w:p w14:paraId="311AF3DC" w14:textId="6EDDCBA1" w:rsidR="001B21F8" w:rsidRPr="00DF7CD2" w:rsidRDefault="001B21F8" w:rsidP="005B6597">
            <w:pPr>
              <w:spacing w:after="60"/>
              <w:jc w:val="right"/>
              <w:rPr>
                <w:rFonts w:eastAsiaTheme="minorHAnsi"/>
                <w:szCs w:val="24"/>
              </w:rPr>
            </w:pPr>
            <w:del w:id="140" w:author="Eerika Purgel" w:date="2025-10-20T12:55:00Z" w16du:dateUtc="2025-10-20T09:55:00Z">
              <w:r w:rsidDel="0000284E">
                <w:rPr>
                  <w:rFonts w:eastAsiaTheme="minorHAnsi"/>
                  <w:szCs w:val="24"/>
                </w:rPr>
                <w:delText>502 941,18</w:delText>
              </w:r>
            </w:del>
            <w:ins w:id="141" w:author="Eerika Purgel" w:date="2025-10-29T14:50:00Z" w16du:dateUtc="2025-10-29T12:50:00Z">
              <w:r w:rsidR="003D59F7">
                <w:rPr>
                  <w:rFonts w:eastAsiaTheme="minorHAnsi"/>
                  <w:szCs w:val="24"/>
                </w:rPr>
                <w:t>492 572,06</w:t>
              </w:r>
            </w:ins>
          </w:p>
        </w:tc>
      </w:tr>
      <w:tr w:rsidR="001B21F8" w:rsidRPr="00DF7CD2" w14:paraId="2E2B52E0" w14:textId="77777777" w:rsidTr="005B6597">
        <w:trPr>
          <w:trHeight w:val="308"/>
        </w:trPr>
        <w:tc>
          <w:tcPr>
            <w:tcW w:w="3256" w:type="dxa"/>
          </w:tcPr>
          <w:p w14:paraId="05EF3ED7" w14:textId="77777777" w:rsidR="001B21F8" w:rsidRPr="00DF7CD2" w:rsidRDefault="001B21F8" w:rsidP="005B6597">
            <w:pPr>
              <w:spacing w:after="60"/>
              <w:rPr>
                <w:rFonts w:eastAsiaTheme="minorHAnsi"/>
                <w:szCs w:val="24"/>
              </w:rPr>
            </w:pPr>
            <w:r w:rsidRPr="00DF7CD2">
              <w:rPr>
                <w:rFonts w:eastAsiaTheme="minorHAnsi"/>
                <w:szCs w:val="24"/>
              </w:rPr>
              <w:t>Ühtekuuluvusfond</w:t>
            </w:r>
          </w:p>
        </w:tc>
        <w:tc>
          <w:tcPr>
            <w:tcW w:w="2693" w:type="dxa"/>
            <w:vAlign w:val="center"/>
          </w:tcPr>
          <w:p w14:paraId="464A5F00" w14:textId="7FE56248" w:rsidR="001B21F8" w:rsidRPr="00DF7CD2" w:rsidRDefault="003D59F7" w:rsidP="005B6597">
            <w:pPr>
              <w:jc w:val="right"/>
              <w:rPr>
                <w:rFonts w:eastAsiaTheme="minorHAnsi"/>
                <w:szCs w:val="24"/>
              </w:rPr>
            </w:pPr>
            <w:ins w:id="142" w:author="Eerika Purgel" w:date="2025-10-29T14:50:00Z" w16du:dateUtc="2025-10-29T12:50:00Z">
              <w:r>
                <w:rPr>
                  <w:rFonts w:eastAsiaTheme="minorHAnsi"/>
                  <w:szCs w:val="24"/>
                </w:rPr>
                <w:t>2 791 241,66</w:t>
              </w:r>
            </w:ins>
            <w:del w:id="143" w:author="Eerika Purgel" w:date="2025-10-20T12:55:00Z" w16du:dateUtc="2025-10-20T09:55:00Z">
              <w:r w:rsidR="001B21F8" w:rsidDel="0000284E">
                <w:rPr>
                  <w:rFonts w:eastAsiaTheme="minorHAnsi"/>
                  <w:szCs w:val="24"/>
                </w:rPr>
                <w:delText>2 850 000,00</w:delText>
              </w:r>
            </w:del>
          </w:p>
        </w:tc>
      </w:tr>
      <w:tr w:rsidR="001B21F8" w:rsidRPr="00DF7CD2" w14:paraId="001D58D6" w14:textId="77777777" w:rsidTr="005B6597">
        <w:trPr>
          <w:trHeight w:val="324"/>
        </w:trPr>
        <w:tc>
          <w:tcPr>
            <w:tcW w:w="3256" w:type="dxa"/>
          </w:tcPr>
          <w:p w14:paraId="4F1726FA" w14:textId="77777777" w:rsidR="001B21F8" w:rsidRPr="00DF7CD2" w:rsidRDefault="001B21F8" w:rsidP="005B6597">
            <w:pPr>
              <w:spacing w:after="60"/>
              <w:rPr>
                <w:rFonts w:eastAsiaTheme="minorHAnsi"/>
                <w:szCs w:val="24"/>
              </w:rPr>
            </w:pPr>
            <w:r w:rsidRPr="00DF7CD2">
              <w:rPr>
                <w:rFonts w:eastAsiaTheme="minorHAnsi"/>
                <w:szCs w:val="24"/>
              </w:rPr>
              <w:t>Toetus kokku</w:t>
            </w:r>
          </w:p>
        </w:tc>
        <w:tc>
          <w:tcPr>
            <w:tcW w:w="2693" w:type="dxa"/>
            <w:vAlign w:val="center"/>
          </w:tcPr>
          <w:p w14:paraId="463F2939" w14:textId="20232270" w:rsidR="001B21F8" w:rsidRPr="00DF7CD2" w:rsidRDefault="00581335" w:rsidP="003D59F7">
            <w:pPr>
              <w:rPr>
                <w:rFonts w:eastAsiaTheme="minorHAnsi"/>
                <w:szCs w:val="24"/>
              </w:rPr>
            </w:pPr>
            <w:ins w:id="144" w:author="Eerika Purgel" w:date="2025-10-29T14:49:00Z" w16du:dateUtc="2025-10-29T12:49:00Z">
              <w:r>
                <w:rPr>
                  <w:rFonts w:eastAsiaTheme="minorHAnsi"/>
                  <w:szCs w:val="24"/>
                </w:rPr>
                <w:t>3 283 813,72</w:t>
              </w:r>
            </w:ins>
            <w:del w:id="145" w:author="Eerika Purgel" w:date="2025-10-20T12:54:00Z" w16du:dateUtc="2025-10-20T09:54:00Z">
              <w:r w:rsidR="001B21F8" w:rsidRPr="00EA42EA" w:rsidDel="0000284E">
                <w:rPr>
                  <w:rFonts w:eastAsiaTheme="minorHAnsi"/>
                  <w:szCs w:val="24"/>
                </w:rPr>
                <w:delText>3</w:delText>
              </w:r>
              <w:r w:rsidR="001B21F8" w:rsidDel="0000284E">
                <w:rPr>
                  <w:rFonts w:eastAsiaTheme="minorHAnsi"/>
                  <w:szCs w:val="24"/>
                </w:rPr>
                <w:delText> </w:delText>
              </w:r>
              <w:r w:rsidR="001B21F8" w:rsidRPr="00EA42EA" w:rsidDel="0000284E">
                <w:rPr>
                  <w:rFonts w:eastAsiaTheme="minorHAnsi"/>
                  <w:szCs w:val="24"/>
                </w:rPr>
                <w:delText>352</w:delText>
              </w:r>
              <w:r w:rsidR="001B21F8" w:rsidDel="0000284E">
                <w:rPr>
                  <w:rFonts w:eastAsiaTheme="minorHAnsi"/>
                  <w:szCs w:val="24"/>
                </w:rPr>
                <w:delText xml:space="preserve"> </w:delText>
              </w:r>
              <w:r w:rsidR="001B21F8" w:rsidRPr="00EA42EA" w:rsidDel="0000284E">
                <w:rPr>
                  <w:rFonts w:eastAsiaTheme="minorHAnsi"/>
                  <w:szCs w:val="24"/>
                </w:rPr>
                <w:delText>941,18</w:delText>
              </w:r>
            </w:del>
          </w:p>
        </w:tc>
      </w:tr>
      <w:tr w:rsidR="001B21F8" w:rsidRPr="00DF7CD2" w14:paraId="07690313" w14:textId="77777777" w:rsidTr="005B6597">
        <w:trPr>
          <w:trHeight w:val="68"/>
        </w:trPr>
        <w:tc>
          <w:tcPr>
            <w:tcW w:w="3256" w:type="dxa"/>
          </w:tcPr>
          <w:p w14:paraId="00E5B727" w14:textId="77777777" w:rsidR="001B21F8" w:rsidRPr="00DF7CD2" w:rsidRDefault="001B21F8" w:rsidP="005B6597">
            <w:pPr>
              <w:spacing w:after="60"/>
              <w:rPr>
                <w:rFonts w:eastAsiaTheme="minorHAnsi"/>
                <w:szCs w:val="24"/>
              </w:rPr>
            </w:pPr>
            <w:r w:rsidRPr="00DF7CD2">
              <w:rPr>
                <w:rFonts w:eastAsiaTheme="minorHAnsi"/>
                <w:szCs w:val="24"/>
              </w:rPr>
              <w:t>KOKKU</w:t>
            </w:r>
          </w:p>
        </w:tc>
        <w:tc>
          <w:tcPr>
            <w:tcW w:w="2693" w:type="dxa"/>
            <w:vAlign w:val="center"/>
          </w:tcPr>
          <w:p w14:paraId="07B0097F" w14:textId="7EAA9545" w:rsidR="001B21F8" w:rsidRPr="00DF7CD2" w:rsidRDefault="00581335" w:rsidP="003D59F7">
            <w:pPr>
              <w:rPr>
                <w:rFonts w:eastAsiaTheme="minorHAnsi"/>
                <w:szCs w:val="24"/>
              </w:rPr>
            </w:pPr>
            <w:ins w:id="146" w:author="Eerika Purgel" w:date="2025-10-29T14:49:00Z" w16du:dateUtc="2025-10-29T12:49:00Z">
              <w:r>
                <w:rPr>
                  <w:rFonts w:eastAsiaTheme="minorHAnsi"/>
                  <w:szCs w:val="24"/>
                </w:rPr>
                <w:t>3 283 813,72</w:t>
              </w:r>
            </w:ins>
            <w:del w:id="147" w:author="Eerika Purgel" w:date="2025-10-20T12:54:00Z" w16du:dateUtc="2025-10-20T09:54:00Z">
              <w:r w:rsidR="001B21F8" w:rsidRPr="00EA42EA" w:rsidDel="0000284E">
                <w:rPr>
                  <w:rFonts w:eastAsiaTheme="minorHAnsi"/>
                  <w:szCs w:val="24"/>
                </w:rPr>
                <w:delText>3</w:delText>
              </w:r>
              <w:r w:rsidR="001B21F8" w:rsidDel="0000284E">
                <w:rPr>
                  <w:rFonts w:eastAsiaTheme="minorHAnsi"/>
                  <w:szCs w:val="24"/>
                </w:rPr>
                <w:delText> </w:delText>
              </w:r>
              <w:r w:rsidR="001B21F8" w:rsidRPr="00EA42EA" w:rsidDel="0000284E">
                <w:rPr>
                  <w:rFonts w:eastAsiaTheme="minorHAnsi"/>
                  <w:szCs w:val="24"/>
                </w:rPr>
                <w:delText>352</w:delText>
              </w:r>
              <w:r w:rsidR="001B21F8" w:rsidDel="0000284E">
                <w:rPr>
                  <w:rFonts w:eastAsiaTheme="minorHAnsi"/>
                  <w:szCs w:val="24"/>
                </w:rPr>
                <w:delText xml:space="preserve"> </w:delText>
              </w:r>
              <w:r w:rsidR="001B21F8" w:rsidRPr="00EA42EA" w:rsidDel="0000284E">
                <w:rPr>
                  <w:rFonts w:eastAsiaTheme="minorHAnsi"/>
                  <w:szCs w:val="24"/>
                </w:rPr>
                <w:delText>941,18</w:delText>
              </w:r>
            </w:del>
          </w:p>
        </w:tc>
      </w:tr>
    </w:tbl>
    <w:p w14:paraId="62A7B5F5" w14:textId="77777777" w:rsidR="001B21F8" w:rsidRPr="00DF7CD2" w:rsidRDefault="001B21F8" w:rsidP="001B21F8">
      <w:pPr>
        <w:tabs>
          <w:tab w:val="left" w:pos="2325"/>
        </w:tabs>
        <w:spacing w:after="0" w:line="240" w:lineRule="auto"/>
        <w:rPr>
          <w:szCs w:val="24"/>
        </w:rPr>
      </w:pPr>
    </w:p>
    <w:p w14:paraId="56FC71D6" w14:textId="77777777" w:rsidR="001B21F8" w:rsidRPr="00DF7CD2" w:rsidRDefault="001B21F8" w:rsidP="001B21F8">
      <w:pPr>
        <w:rPr>
          <w:szCs w:val="24"/>
        </w:rPr>
      </w:pPr>
      <w:r w:rsidRPr="00DF7CD2">
        <w:rPr>
          <w:szCs w:val="24"/>
        </w:rPr>
        <w:br w:type="page"/>
      </w:r>
    </w:p>
    <w:p w14:paraId="2DA805EB" w14:textId="77777777" w:rsidR="001B21F8" w:rsidRDefault="001B21F8" w:rsidP="001B21F8">
      <w:pPr>
        <w:tabs>
          <w:tab w:val="left" w:pos="2325"/>
        </w:tabs>
        <w:spacing w:after="0" w:line="240" w:lineRule="auto"/>
        <w:rPr>
          <w:szCs w:val="24"/>
        </w:rPr>
      </w:pPr>
    </w:p>
    <w:p w14:paraId="3049A3D5" w14:textId="77777777" w:rsidR="001B21F8" w:rsidRDefault="001B21F8" w:rsidP="001B21F8">
      <w:pPr>
        <w:tabs>
          <w:tab w:val="left" w:pos="2325"/>
        </w:tabs>
        <w:spacing w:after="0" w:line="240" w:lineRule="auto"/>
        <w:rPr>
          <w:szCs w:val="24"/>
        </w:rPr>
      </w:pPr>
    </w:p>
    <w:tbl>
      <w:tblPr>
        <w:tblW w:w="14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1"/>
        <w:gridCol w:w="3889"/>
        <w:gridCol w:w="2177"/>
        <w:gridCol w:w="2489"/>
        <w:gridCol w:w="1866"/>
      </w:tblGrid>
      <w:tr w:rsidR="00852312" w:rsidRPr="00B97BE8" w14:paraId="5DDD9604" w14:textId="77777777" w:rsidTr="001D7868">
        <w:trPr>
          <w:trHeight w:val="659"/>
        </w:trPr>
        <w:tc>
          <w:tcPr>
            <w:tcW w:w="4501" w:type="dxa"/>
            <w:vAlign w:val="center"/>
          </w:tcPr>
          <w:p w14:paraId="369F765E" w14:textId="77777777" w:rsidR="00852312" w:rsidRPr="00B97BE8" w:rsidRDefault="00852312" w:rsidP="005B6597">
            <w:pPr>
              <w:spacing w:after="0" w:line="240" w:lineRule="auto"/>
              <w:jc w:val="center"/>
              <w:rPr>
                <w:b/>
                <w:bCs/>
                <w:szCs w:val="24"/>
              </w:rPr>
            </w:pPr>
            <w:r w:rsidRPr="00B97BE8">
              <w:rPr>
                <w:b/>
                <w:bCs/>
                <w:szCs w:val="24"/>
              </w:rPr>
              <w:t>Tegevuse nimetus:</w:t>
            </w:r>
          </w:p>
        </w:tc>
        <w:tc>
          <w:tcPr>
            <w:tcW w:w="3889" w:type="dxa"/>
            <w:vAlign w:val="center"/>
            <w:hideMark/>
          </w:tcPr>
          <w:p w14:paraId="1E8CC466" w14:textId="77777777" w:rsidR="00852312" w:rsidRPr="00B97BE8" w:rsidRDefault="00852312" w:rsidP="005B6597">
            <w:pPr>
              <w:spacing w:after="0" w:line="240" w:lineRule="auto"/>
              <w:jc w:val="center"/>
              <w:rPr>
                <w:b/>
                <w:bCs/>
                <w:szCs w:val="24"/>
              </w:rPr>
            </w:pPr>
            <w:r w:rsidRPr="00B97BE8">
              <w:rPr>
                <w:b/>
                <w:bCs/>
                <w:szCs w:val="24"/>
              </w:rPr>
              <w:t>Rakenduskava väljundnäitaja  koos sihttasemega: 01.01.2024</w:t>
            </w:r>
            <w:r w:rsidRPr="00B97BE8">
              <w:rPr>
                <w:b/>
                <w:bCs/>
                <w:szCs w:val="24"/>
              </w:rPr>
              <w:sym w:font="Symbol" w:char="F02D"/>
            </w:r>
            <w:r w:rsidRPr="00B97BE8">
              <w:rPr>
                <w:b/>
                <w:bCs/>
                <w:szCs w:val="24"/>
              </w:rPr>
              <w:t>31.12.2029</w:t>
            </w:r>
          </w:p>
        </w:tc>
        <w:tc>
          <w:tcPr>
            <w:tcW w:w="2177" w:type="dxa"/>
            <w:vAlign w:val="center"/>
            <w:hideMark/>
          </w:tcPr>
          <w:p w14:paraId="19574523" w14:textId="77777777" w:rsidR="00852312" w:rsidRPr="00B97BE8" w:rsidRDefault="00852312" w:rsidP="005B6597">
            <w:pPr>
              <w:spacing w:after="0" w:line="240" w:lineRule="auto"/>
              <w:jc w:val="center"/>
              <w:rPr>
                <w:b/>
                <w:bCs/>
                <w:szCs w:val="24"/>
              </w:rPr>
            </w:pPr>
          </w:p>
        </w:tc>
        <w:tc>
          <w:tcPr>
            <w:tcW w:w="2489" w:type="dxa"/>
            <w:vAlign w:val="center"/>
            <w:hideMark/>
          </w:tcPr>
          <w:p w14:paraId="44041F83" w14:textId="77777777" w:rsidR="00852312" w:rsidRPr="00B97BE8" w:rsidRDefault="00852312" w:rsidP="005B6597">
            <w:pPr>
              <w:spacing w:after="0" w:line="240" w:lineRule="auto"/>
              <w:jc w:val="center"/>
              <w:rPr>
                <w:b/>
                <w:bCs/>
                <w:szCs w:val="24"/>
              </w:rPr>
            </w:pPr>
          </w:p>
        </w:tc>
        <w:tc>
          <w:tcPr>
            <w:tcW w:w="1866" w:type="dxa"/>
            <w:vAlign w:val="center"/>
            <w:hideMark/>
          </w:tcPr>
          <w:p w14:paraId="6D39CF96" w14:textId="77777777" w:rsidR="00852312" w:rsidRPr="00B97BE8" w:rsidRDefault="00852312" w:rsidP="005B6597">
            <w:pPr>
              <w:spacing w:after="0" w:line="240" w:lineRule="auto"/>
              <w:jc w:val="center"/>
              <w:rPr>
                <w:b/>
                <w:bCs/>
                <w:szCs w:val="24"/>
              </w:rPr>
            </w:pPr>
          </w:p>
        </w:tc>
      </w:tr>
      <w:tr w:rsidR="00852312" w:rsidRPr="00B97BE8" w14:paraId="2A4EF5EC" w14:textId="77777777" w:rsidTr="001D7868">
        <w:trPr>
          <w:trHeight w:val="637"/>
        </w:trPr>
        <w:tc>
          <w:tcPr>
            <w:tcW w:w="4501" w:type="dxa"/>
            <w:vMerge w:val="restart"/>
            <w:vAlign w:val="center"/>
          </w:tcPr>
          <w:p w14:paraId="2504820E" w14:textId="762468C1" w:rsidR="00852312" w:rsidRPr="00B97BE8" w:rsidRDefault="00852312" w:rsidP="005B6597">
            <w:pPr>
              <w:rPr>
                <w:b/>
                <w:bCs/>
                <w:szCs w:val="24"/>
              </w:rPr>
            </w:pPr>
            <w:r w:rsidRPr="00B97BE8">
              <w:rPr>
                <w:bCs/>
                <w:szCs w:val="24"/>
              </w:rPr>
              <w:t xml:space="preserve">Ringmajanduse alase </w:t>
            </w:r>
            <w:ins w:id="148" w:author="Eerika Purgel" w:date="2025-10-20T14:37:00Z" w16du:dateUtc="2025-10-20T11:37:00Z">
              <w:r w:rsidR="003F70BB">
                <w:rPr>
                  <w:bCs/>
                  <w:szCs w:val="24"/>
                </w:rPr>
                <w:t>tea</w:t>
              </w:r>
            </w:ins>
            <w:ins w:id="149" w:author="Eerika Purgel" w:date="2025-10-20T14:39:00Z" w16du:dateUtc="2025-10-20T11:39:00Z">
              <w:r w:rsidR="004C1CF3">
                <w:rPr>
                  <w:bCs/>
                  <w:szCs w:val="24"/>
                </w:rPr>
                <w:t>vitus</w:t>
              </w:r>
            </w:ins>
            <w:ins w:id="150" w:author="Eerika Purgel" w:date="2025-10-20T15:37:00Z" w16du:dateUtc="2025-10-20T12:37:00Z">
              <w:r w:rsidR="007A7302">
                <w:rPr>
                  <w:bCs/>
                  <w:szCs w:val="24"/>
                </w:rPr>
                <w:t>t</w:t>
              </w:r>
            </w:ins>
            <w:ins w:id="151" w:author="Eerika Purgel" w:date="2025-10-20T14:39:00Z" w16du:dateUtc="2025-10-20T11:39:00Z">
              <w:r w:rsidR="004C1CF3">
                <w:rPr>
                  <w:bCs/>
                  <w:szCs w:val="24"/>
                </w:rPr>
                <w:t>e ja</w:t>
              </w:r>
            </w:ins>
            <w:ins w:id="152" w:author="Eerika Purgel" w:date="2025-10-20T14:37:00Z" w16du:dateUtc="2025-10-20T11:37:00Z">
              <w:r w:rsidR="003F70BB">
                <w:rPr>
                  <w:bCs/>
                  <w:szCs w:val="24"/>
                </w:rPr>
                <w:t xml:space="preserve"> </w:t>
              </w:r>
            </w:ins>
            <w:r w:rsidRPr="001D7868">
              <w:rPr>
                <w:rStyle w:val="Selgeltmrgatavrhutus"/>
                <w:b w:val="0"/>
                <w:bCs w:val="0"/>
                <w:i w:val="0"/>
                <w:iCs w:val="0"/>
                <w:noProof/>
                <w:color w:val="000000" w:themeColor="text1"/>
                <w:szCs w:val="24"/>
              </w:rPr>
              <w:t>koolituste läbiviim</w:t>
            </w:r>
            <w:ins w:id="153" w:author="Eerika Purgel" w:date="2025-10-20T12:58:00Z" w16du:dateUtc="2025-10-20T09:58:00Z">
              <w:r w:rsidR="00786320" w:rsidRPr="001D7868">
                <w:rPr>
                  <w:rStyle w:val="Selgeltmrgatavrhutus"/>
                  <w:b w:val="0"/>
                  <w:bCs w:val="0"/>
                  <w:i w:val="0"/>
                  <w:iCs w:val="0"/>
                  <w:noProof/>
                  <w:color w:val="000000" w:themeColor="text1"/>
                  <w:szCs w:val="24"/>
                </w:rPr>
                <w:t>i</w:t>
              </w:r>
            </w:ins>
            <w:r w:rsidRPr="001D7868">
              <w:rPr>
                <w:rStyle w:val="Selgeltmrgatavrhutus"/>
                <w:b w:val="0"/>
                <w:bCs w:val="0"/>
                <w:i w:val="0"/>
                <w:iCs w:val="0"/>
                <w:noProof/>
                <w:color w:val="000000" w:themeColor="text1"/>
                <w:szCs w:val="24"/>
              </w:rPr>
              <w:t>ne ning lahenduste rakendamine</w:t>
            </w:r>
          </w:p>
        </w:tc>
        <w:tc>
          <w:tcPr>
            <w:tcW w:w="3889" w:type="dxa"/>
            <w:vMerge w:val="restart"/>
            <w:vAlign w:val="center"/>
          </w:tcPr>
          <w:p w14:paraId="38FE19E5" w14:textId="77777777" w:rsidR="00852312" w:rsidRPr="00B97BE8" w:rsidRDefault="00852312" w:rsidP="005B6597">
            <w:pPr>
              <w:spacing w:after="0" w:line="240" w:lineRule="auto"/>
              <w:jc w:val="center"/>
              <w:rPr>
                <w:b/>
                <w:bCs/>
                <w:szCs w:val="24"/>
              </w:rPr>
            </w:pPr>
            <w:r w:rsidRPr="00B97BE8">
              <w:rPr>
                <w:rFonts w:eastAsia="Calibri"/>
                <w:b/>
                <w:bCs/>
                <w:szCs w:val="24"/>
              </w:rPr>
              <w:t>Investeeringud ringmajanduse arendamisse (eurodes)</w:t>
            </w:r>
          </w:p>
        </w:tc>
        <w:tc>
          <w:tcPr>
            <w:tcW w:w="2177" w:type="dxa"/>
            <w:vAlign w:val="center"/>
          </w:tcPr>
          <w:p w14:paraId="0734329F" w14:textId="77777777" w:rsidR="00852312" w:rsidRPr="00B97BE8" w:rsidRDefault="00852312" w:rsidP="005B6597">
            <w:pPr>
              <w:spacing w:after="0" w:line="240" w:lineRule="auto"/>
              <w:rPr>
                <w:b/>
                <w:bCs/>
                <w:szCs w:val="24"/>
              </w:rPr>
            </w:pPr>
            <w:r w:rsidRPr="00B97BE8">
              <w:rPr>
                <w:b/>
                <w:bCs/>
                <w:szCs w:val="24"/>
              </w:rPr>
              <w:t>Abikõlblik kogusumma (EUR)</w:t>
            </w:r>
          </w:p>
        </w:tc>
        <w:tc>
          <w:tcPr>
            <w:tcW w:w="2489" w:type="dxa"/>
            <w:vAlign w:val="center"/>
          </w:tcPr>
          <w:p w14:paraId="7886BBB9" w14:textId="77777777" w:rsidR="00852312" w:rsidRPr="00B97BE8" w:rsidRDefault="00852312" w:rsidP="005B6597">
            <w:pPr>
              <w:spacing w:after="0" w:line="240" w:lineRule="auto"/>
              <w:rPr>
                <w:b/>
                <w:bCs/>
                <w:szCs w:val="24"/>
              </w:rPr>
            </w:pPr>
            <w:r w:rsidRPr="00B97BE8">
              <w:rPr>
                <w:b/>
                <w:bCs/>
                <w:szCs w:val="24"/>
              </w:rPr>
              <w:t>Ühtekuuluvusfondi toetus</w:t>
            </w:r>
          </w:p>
          <w:p w14:paraId="63DCB0B9" w14:textId="77777777" w:rsidR="00852312" w:rsidRPr="00B97BE8" w:rsidRDefault="00852312" w:rsidP="005B6597">
            <w:pPr>
              <w:spacing w:after="0" w:line="240" w:lineRule="auto"/>
              <w:rPr>
                <w:b/>
                <w:bCs/>
                <w:szCs w:val="24"/>
              </w:rPr>
            </w:pPr>
            <w:r w:rsidRPr="00B97BE8">
              <w:rPr>
                <w:b/>
                <w:bCs/>
                <w:szCs w:val="24"/>
              </w:rPr>
              <w:t>(EUR)</w:t>
            </w:r>
          </w:p>
        </w:tc>
        <w:tc>
          <w:tcPr>
            <w:tcW w:w="1866" w:type="dxa"/>
            <w:vAlign w:val="center"/>
          </w:tcPr>
          <w:p w14:paraId="2474A79D" w14:textId="77777777" w:rsidR="00852312" w:rsidRPr="00B97BE8" w:rsidRDefault="00852312" w:rsidP="005B6597">
            <w:pPr>
              <w:spacing w:after="0" w:line="240" w:lineRule="auto"/>
              <w:rPr>
                <w:b/>
                <w:bCs/>
                <w:szCs w:val="24"/>
              </w:rPr>
            </w:pPr>
            <w:r w:rsidRPr="00B97BE8">
              <w:rPr>
                <w:b/>
                <w:bCs/>
                <w:szCs w:val="24"/>
              </w:rPr>
              <w:t xml:space="preserve">Riiklik </w:t>
            </w:r>
            <w:proofErr w:type="spellStart"/>
            <w:r w:rsidRPr="00B97BE8">
              <w:rPr>
                <w:b/>
                <w:bCs/>
                <w:szCs w:val="24"/>
              </w:rPr>
              <w:t>kaas-finantseering</w:t>
            </w:r>
            <w:proofErr w:type="spellEnd"/>
            <w:r w:rsidRPr="00B97BE8">
              <w:rPr>
                <w:b/>
                <w:bCs/>
                <w:szCs w:val="24"/>
              </w:rPr>
              <w:t xml:space="preserve"> (EUR)</w:t>
            </w:r>
          </w:p>
        </w:tc>
      </w:tr>
      <w:tr w:rsidR="00852312" w:rsidRPr="00B97BE8" w14:paraId="421A8DA0" w14:textId="77777777" w:rsidTr="001D7868">
        <w:trPr>
          <w:trHeight w:val="517"/>
        </w:trPr>
        <w:tc>
          <w:tcPr>
            <w:tcW w:w="4501" w:type="dxa"/>
            <w:vMerge/>
            <w:vAlign w:val="center"/>
            <w:hideMark/>
          </w:tcPr>
          <w:p w14:paraId="323D27F1" w14:textId="77777777" w:rsidR="00852312" w:rsidRPr="00B97BE8" w:rsidRDefault="00852312" w:rsidP="005B6597">
            <w:pPr>
              <w:rPr>
                <w:b/>
                <w:szCs w:val="24"/>
              </w:rPr>
            </w:pPr>
          </w:p>
        </w:tc>
        <w:tc>
          <w:tcPr>
            <w:tcW w:w="3889" w:type="dxa"/>
            <w:vMerge/>
            <w:vAlign w:val="center"/>
            <w:hideMark/>
          </w:tcPr>
          <w:p w14:paraId="6F320DC8" w14:textId="77777777" w:rsidR="00852312" w:rsidRPr="00B97BE8" w:rsidRDefault="00852312" w:rsidP="005B6597">
            <w:pPr>
              <w:spacing w:after="0" w:line="240" w:lineRule="auto"/>
              <w:rPr>
                <w:szCs w:val="24"/>
              </w:rPr>
            </w:pPr>
          </w:p>
        </w:tc>
        <w:tc>
          <w:tcPr>
            <w:tcW w:w="2177" w:type="dxa"/>
            <w:vAlign w:val="center"/>
          </w:tcPr>
          <w:p w14:paraId="6E47AB90" w14:textId="45A78DAB" w:rsidR="00852312" w:rsidRPr="00B97BE8" w:rsidRDefault="00BE7106" w:rsidP="005B6597">
            <w:pPr>
              <w:spacing w:after="0" w:line="240" w:lineRule="auto"/>
              <w:jc w:val="center"/>
              <w:rPr>
                <w:szCs w:val="24"/>
              </w:rPr>
            </w:pPr>
            <w:ins w:id="154" w:author="Eerika Purgel" w:date="2025-10-29T14:51:00Z" w16du:dateUtc="2025-10-29T12:51:00Z">
              <w:r>
                <w:rPr>
                  <w:szCs w:val="24"/>
                </w:rPr>
                <w:t>2 748 614,07</w:t>
              </w:r>
            </w:ins>
            <w:del w:id="155" w:author="Eerika Purgel" w:date="2025-10-20T12:54:00Z" w16du:dateUtc="2025-10-20T09:54:00Z">
              <w:r w:rsidR="00852312" w:rsidDel="0000284E">
                <w:rPr>
                  <w:szCs w:val="24"/>
                </w:rPr>
                <w:delText>2 964 941,53</w:delText>
              </w:r>
            </w:del>
          </w:p>
        </w:tc>
        <w:tc>
          <w:tcPr>
            <w:tcW w:w="2489" w:type="dxa"/>
            <w:vAlign w:val="center"/>
          </w:tcPr>
          <w:p w14:paraId="4E8DA188" w14:textId="3384AFDD" w:rsidR="00852312" w:rsidRPr="00B97BE8" w:rsidRDefault="00BE7106" w:rsidP="005B6597">
            <w:pPr>
              <w:spacing w:after="0" w:line="240" w:lineRule="auto"/>
              <w:jc w:val="center"/>
              <w:rPr>
                <w:szCs w:val="24"/>
              </w:rPr>
            </w:pPr>
            <w:ins w:id="156" w:author="Eerika Purgel" w:date="2025-10-29T14:51:00Z" w16du:dateUtc="2025-10-29T12:51:00Z">
              <w:r>
                <w:rPr>
                  <w:szCs w:val="24"/>
                </w:rPr>
                <w:t>2 336 321,96</w:t>
              </w:r>
            </w:ins>
            <w:del w:id="157" w:author="Eerika Purgel" w:date="2025-10-20T12:54:00Z" w16du:dateUtc="2025-10-20T09:54:00Z">
              <w:r w:rsidR="00852312" w:rsidDel="0000284E">
                <w:rPr>
                  <w:szCs w:val="24"/>
                </w:rPr>
                <w:delText>2 520 200,30</w:delText>
              </w:r>
            </w:del>
          </w:p>
        </w:tc>
        <w:tc>
          <w:tcPr>
            <w:tcW w:w="1866" w:type="dxa"/>
            <w:vAlign w:val="center"/>
          </w:tcPr>
          <w:p w14:paraId="2A7ABFBD" w14:textId="12B19188" w:rsidR="00852312" w:rsidRPr="00B97BE8" w:rsidRDefault="00BE7106" w:rsidP="005B6597">
            <w:pPr>
              <w:spacing w:after="0" w:line="240" w:lineRule="auto"/>
              <w:jc w:val="center"/>
              <w:rPr>
                <w:szCs w:val="24"/>
              </w:rPr>
            </w:pPr>
            <w:ins w:id="158" w:author="Eerika Purgel" w:date="2025-10-29T14:51:00Z" w16du:dateUtc="2025-10-29T12:51:00Z">
              <w:r>
                <w:rPr>
                  <w:szCs w:val="24"/>
                </w:rPr>
                <w:t>412 292,11</w:t>
              </w:r>
            </w:ins>
            <w:del w:id="159" w:author="Eerika Purgel" w:date="2025-10-20T12:54:00Z" w16du:dateUtc="2025-10-20T09:54:00Z">
              <w:r w:rsidR="00852312" w:rsidDel="0000284E">
                <w:rPr>
                  <w:szCs w:val="24"/>
                </w:rPr>
                <w:delText>444 741,23</w:delText>
              </w:r>
            </w:del>
          </w:p>
        </w:tc>
      </w:tr>
      <w:tr w:rsidR="00852312" w:rsidRPr="00B97BE8" w14:paraId="3D7C47E2" w14:textId="77777777" w:rsidTr="001D7868">
        <w:trPr>
          <w:trHeight w:val="385"/>
        </w:trPr>
        <w:tc>
          <w:tcPr>
            <w:tcW w:w="4501" w:type="dxa"/>
            <w:vAlign w:val="center"/>
            <w:hideMark/>
          </w:tcPr>
          <w:p w14:paraId="0FB81669" w14:textId="55198CF5" w:rsidR="00852312" w:rsidRPr="00B97BE8" w:rsidRDefault="00403008" w:rsidP="005B6597">
            <w:pPr>
              <w:spacing w:after="0" w:line="240" w:lineRule="auto"/>
              <w:rPr>
                <w:szCs w:val="24"/>
              </w:rPr>
            </w:pPr>
            <w:ins w:id="160" w:author="Eerika Purgel" w:date="2025-11-25T16:07:00Z" w16du:dateUtc="2025-11-25T14:07:00Z">
              <w:r>
                <w:rPr>
                  <w:szCs w:val="24"/>
                </w:rPr>
                <w:t>P</w:t>
              </w:r>
            </w:ins>
            <w:del w:id="161" w:author="Eerika Purgel" w:date="2025-11-25T16:07:00Z" w16du:dateUtc="2025-11-25T14:07:00Z">
              <w:r w:rsidR="00852312" w:rsidRPr="00B97BE8" w:rsidDel="00403008">
                <w:rPr>
                  <w:szCs w:val="24"/>
                </w:rPr>
                <w:delText>Otsene p</w:delText>
              </w:r>
            </w:del>
            <w:r w:rsidR="00852312" w:rsidRPr="00B97BE8">
              <w:rPr>
                <w:szCs w:val="24"/>
              </w:rPr>
              <w:t>ersonalikulu</w:t>
            </w:r>
          </w:p>
        </w:tc>
        <w:tc>
          <w:tcPr>
            <w:tcW w:w="3889" w:type="dxa"/>
            <w:vMerge/>
            <w:vAlign w:val="center"/>
            <w:hideMark/>
          </w:tcPr>
          <w:p w14:paraId="2440611C" w14:textId="77777777" w:rsidR="00852312" w:rsidRPr="00B97BE8" w:rsidRDefault="00852312" w:rsidP="005B6597">
            <w:pPr>
              <w:spacing w:after="0" w:line="240" w:lineRule="auto"/>
              <w:rPr>
                <w:szCs w:val="24"/>
              </w:rPr>
            </w:pPr>
          </w:p>
        </w:tc>
        <w:tc>
          <w:tcPr>
            <w:tcW w:w="2177" w:type="dxa"/>
            <w:noWrap/>
            <w:vAlign w:val="center"/>
          </w:tcPr>
          <w:p w14:paraId="54DA3408" w14:textId="33D80E80" w:rsidR="00852312" w:rsidRPr="00B54749" w:rsidRDefault="00BE7106" w:rsidP="005B6597">
            <w:pPr>
              <w:spacing w:after="0" w:line="240" w:lineRule="auto"/>
              <w:jc w:val="center"/>
              <w:rPr>
                <w:szCs w:val="24"/>
              </w:rPr>
            </w:pPr>
            <w:ins w:id="162" w:author="Eerika Purgel" w:date="2025-10-29T14:52:00Z" w16du:dateUtc="2025-10-29T12:52:00Z">
              <w:r>
                <w:rPr>
                  <w:szCs w:val="24"/>
                </w:rPr>
                <w:t>465 391,00</w:t>
              </w:r>
            </w:ins>
            <w:del w:id="163" w:author="Eerika Purgel" w:date="2025-10-29T14:51:00Z" w16du:dateUtc="2025-10-29T12:51:00Z">
              <w:r w:rsidR="00852312" w:rsidDel="003D59F7">
                <w:rPr>
                  <w:szCs w:val="24"/>
                </w:rPr>
                <w:delText>337 391,00</w:delText>
              </w:r>
            </w:del>
          </w:p>
        </w:tc>
        <w:tc>
          <w:tcPr>
            <w:tcW w:w="2489" w:type="dxa"/>
            <w:vAlign w:val="center"/>
          </w:tcPr>
          <w:p w14:paraId="520AEDF9" w14:textId="1468441F" w:rsidR="00852312" w:rsidRPr="00B97BE8" w:rsidRDefault="00BE7106" w:rsidP="005B6597">
            <w:pPr>
              <w:spacing w:after="0" w:line="240" w:lineRule="auto"/>
              <w:jc w:val="center"/>
              <w:rPr>
                <w:szCs w:val="24"/>
              </w:rPr>
            </w:pPr>
            <w:ins w:id="164" w:author="Eerika Purgel" w:date="2025-10-29T14:52:00Z" w16du:dateUtc="2025-10-29T12:52:00Z">
              <w:r>
                <w:rPr>
                  <w:szCs w:val="24"/>
                </w:rPr>
                <w:t>395 582,35</w:t>
              </w:r>
            </w:ins>
            <w:del w:id="165" w:author="Eerika Purgel" w:date="2025-10-29T14:51:00Z" w16du:dateUtc="2025-10-29T12:51:00Z">
              <w:r w:rsidR="00852312" w:rsidDel="003D59F7">
                <w:rPr>
                  <w:szCs w:val="24"/>
                </w:rPr>
                <w:delText>286 782,35</w:delText>
              </w:r>
            </w:del>
          </w:p>
        </w:tc>
        <w:tc>
          <w:tcPr>
            <w:tcW w:w="1866" w:type="dxa"/>
            <w:vAlign w:val="center"/>
          </w:tcPr>
          <w:p w14:paraId="085845D9" w14:textId="3C418491" w:rsidR="00852312" w:rsidRPr="00B97BE8" w:rsidRDefault="00BE7106" w:rsidP="005B6597">
            <w:pPr>
              <w:spacing w:after="0" w:line="240" w:lineRule="auto"/>
              <w:jc w:val="center"/>
              <w:rPr>
                <w:szCs w:val="24"/>
              </w:rPr>
            </w:pPr>
            <w:ins w:id="166" w:author="Eerika Purgel" w:date="2025-10-29T14:52:00Z" w16du:dateUtc="2025-10-29T12:52:00Z">
              <w:r>
                <w:rPr>
                  <w:szCs w:val="24"/>
                </w:rPr>
                <w:t>69 808,65</w:t>
              </w:r>
            </w:ins>
            <w:del w:id="167" w:author="Eerika Purgel" w:date="2025-10-29T14:51:00Z" w16du:dateUtc="2025-10-29T12:51:00Z">
              <w:r w:rsidR="00852312" w:rsidDel="003D59F7">
                <w:rPr>
                  <w:szCs w:val="24"/>
                </w:rPr>
                <w:delText>50 608,65</w:delText>
              </w:r>
            </w:del>
          </w:p>
        </w:tc>
      </w:tr>
      <w:tr w:rsidR="00852312" w:rsidRPr="00B97BE8" w14:paraId="7E4D87EA" w14:textId="77777777" w:rsidTr="001D7868">
        <w:trPr>
          <w:trHeight w:val="190"/>
        </w:trPr>
        <w:tc>
          <w:tcPr>
            <w:tcW w:w="4501" w:type="dxa"/>
            <w:vAlign w:val="center"/>
            <w:hideMark/>
          </w:tcPr>
          <w:p w14:paraId="63DE8FD4" w14:textId="63C9E399" w:rsidR="00852312" w:rsidRPr="00B97BE8" w:rsidRDefault="00852312" w:rsidP="005B6597">
            <w:pPr>
              <w:spacing w:after="0" w:line="240" w:lineRule="auto"/>
              <w:rPr>
                <w:szCs w:val="24"/>
              </w:rPr>
            </w:pPr>
            <w:r w:rsidRPr="00B97BE8">
              <w:rPr>
                <w:szCs w:val="24"/>
              </w:rPr>
              <w:t>Ühtne määr</w:t>
            </w:r>
            <w:ins w:id="168" w:author="Eerika Purgel" w:date="2025-11-25T16:08:00Z" w16du:dateUtc="2025-11-25T14:08:00Z">
              <w:r w:rsidR="00403008">
                <w:rPr>
                  <w:szCs w:val="24"/>
                </w:rPr>
                <w:t xml:space="preserve"> otsesest personalikulust</w:t>
              </w:r>
            </w:ins>
          </w:p>
        </w:tc>
        <w:tc>
          <w:tcPr>
            <w:tcW w:w="3889" w:type="dxa"/>
            <w:vMerge/>
            <w:vAlign w:val="center"/>
            <w:hideMark/>
          </w:tcPr>
          <w:p w14:paraId="6C4092FA" w14:textId="77777777" w:rsidR="00852312" w:rsidRPr="00B97BE8" w:rsidRDefault="00852312" w:rsidP="005B6597">
            <w:pPr>
              <w:spacing w:after="0" w:line="240" w:lineRule="auto"/>
              <w:rPr>
                <w:szCs w:val="24"/>
              </w:rPr>
            </w:pPr>
          </w:p>
        </w:tc>
        <w:tc>
          <w:tcPr>
            <w:tcW w:w="2177" w:type="dxa"/>
            <w:noWrap/>
            <w:vAlign w:val="center"/>
          </w:tcPr>
          <w:p w14:paraId="04536E4B" w14:textId="7781B33C" w:rsidR="00852312" w:rsidRPr="00B97BE8" w:rsidRDefault="00BE7106" w:rsidP="005B6597">
            <w:pPr>
              <w:spacing w:after="0" w:line="240" w:lineRule="auto"/>
              <w:jc w:val="center"/>
              <w:rPr>
                <w:bCs/>
                <w:szCs w:val="24"/>
              </w:rPr>
            </w:pPr>
            <w:ins w:id="169" w:author="Eerika Purgel" w:date="2025-10-29T14:52:00Z" w16du:dateUtc="2025-10-29T12:52:00Z">
              <w:r>
                <w:rPr>
                  <w:bCs/>
                  <w:szCs w:val="24"/>
                </w:rPr>
                <w:t>69 808,65</w:t>
              </w:r>
            </w:ins>
            <w:del w:id="170" w:author="Eerika Purgel" w:date="2025-10-29T14:51:00Z" w16du:dateUtc="2025-10-29T12:51:00Z">
              <w:r w:rsidR="00852312" w:rsidDel="003D59F7">
                <w:rPr>
                  <w:bCs/>
                  <w:szCs w:val="24"/>
                </w:rPr>
                <w:delText>50 608,65</w:delText>
              </w:r>
            </w:del>
          </w:p>
        </w:tc>
        <w:tc>
          <w:tcPr>
            <w:tcW w:w="2489" w:type="dxa"/>
            <w:vAlign w:val="center"/>
          </w:tcPr>
          <w:p w14:paraId="0FBAF543" w14:textId="596E2C94" w:rsidR="00852312" w:rsidRPr="00B97BE8" w:rsidRDefault="00BE7106" w:rsidP="005B6597">
            <w:pPr>
              <w:spacing w:after="0" w:line="240" w:lineRule="auto"/>
              <w:jc w:val="center"/>
              <w:rPr>
                <w:szCs w:val="24"/>
              </w:rPr>
            </w:pPr>
            <w:ins w:id="171" w:author="Eerika Purgel" w:date="2025-10-29T14:52:00Z" w16du:dateUtc="2025-10-29T12:52:00Z">
              <w:r>
                <w:rPr>
                  <w:szCs w:val="24"/>
                </w:rPr>
                <w:t>59</w:t>
              </w:r>
            </w:ins>
            <w:ins w:id="172" w:author="Eerika Purgel" w:date="2025-10-29T14:53:00Z" w16du:dateUtc="2025-10-29T12:53:00Z">
              <w:r>
                <w:rPr>
                  <w:szCs w:val="24"/>
                </w:rPr>
                <w:t> </w:t>
              </w:r>
            </w:ins>
            <w:ins w:id="173" w:author="Eerika Purgel" w:date="2025-10-29T14:52:00Z" w16du:dateUtc="2025-10-29T12:52:00Z">
              <w:r>
                <w:rPr>
                  <w:szCs w:val="24"/>
                </w:rPr>
                <w:t>337,</w:t>
              </w:r>
            </w:ins>
            <w:ins w:id="174" w:author="Eerika Purgel" w:date="2025-10-29T14:53:00Z" w16du:dateUtc="2025-10-29T12:53:00Z">
              <w:r>
                <w:rPr>
                  <w:szCs w:val="24"/>
                </w:rPr>
                <w:t>35</w:t>
              </w:r>
            </w:ins>
            <w:del w:id="175" w:author="Eerika Purgel" w:date="2025-10-29T14:51:00Z" w16du:dateUtc="2025-10-29T12:51:00Z">
              <w:r w:rsidR="00852312" w:rsidDel="003D59F7">
                <w:rPr>
                  <w:szCs w:val="24"/>
                </w:rPr>
                <w:delText>43 017,35</w:delText>
              </w:r>
            </w:del>
          </w:p>
        </w:tc>
        <w:tc>
          <w:tcPr>
            <w:tcW w:w="1866" w:type="dxa"/>
            <w:vAlign w:val="center"/>
          </w:tcPr>
          <w:p w14:paraId="125FBFCB" w14:textId="3C631442" w:rsidR="00852312" w:rsidRPr="00B97BE8" w:rsidRDefault="00BE7106" w:rsidP="005B6597">
            <w:pPr>
              <w:spacing w:after="0" w:line="240" w:lineRule="auto"/>
              <w:jc w:val="center"/>
              <w:rPr>
                <w:szCs w:val="24"/>
              </w:rPr>
            </w:pPr>
            <w:ins w:id="176" w:author="Eerika Purgel" w:date="2025-10-29T14:53:00Z" w16du:dateUtc="2025-10-29T12:53:00Z">
              <w:r>
                <w:rPr>
                  <w:szCs w:val="24"/>
                </w:rPr>
                <w:t>10 471,30</w:t>
              </w:r>
            </w:ins>
            <w:del w:id="177" w:author="Eerika Purgel" w:date="2025-10-29T14:51:00Z" w16du:dateUtc="2025-10-29T12:51:00Z">
              <w:r w:rsidR="00377429" w:rsidDel="003D59F7">
                <w:rPr>
                  <w:szCs w:val="24"/>
                </w:rPr>
                <w:delText>7591,30</w:delText>
              </w:r>
            </w:del>
          </w:p>
        </w:tc>
      </w:tr>
      <w:tr w:rsidR="00852312" w:rsidRPr="00B97BE8" w14:paraId="29871A91" w14:textId="77777777" w:rsidTr="001D7868">
        <w:trPr>
          <w:trHeight w:val="385"/>
        </w:trPr>
        <w:tc>
          <w:tcPr>
            <w:tcW w:w="4501" w:type="dxa"/>
            <w:vAlign w:val="center"/>
            <w:hideMark/>
          </w:tcPr>
          <w:p w14:paraId="7F640C8C" w14:textId="77777777" w:rsidR="00852312" w:rsidRPr="00B97BE8" w:rsidRDefault="00852312" w:rsidP="005B6597">
            <w:pPr>
              <w:spacing w:after="0" w:line="240" w:lineRule="auto"/>
              <w:jc w:val="right"/>
              <w:rPr>
                <w:b/>
                <w:szCs w:val="24"/>
              </w:rPr>
            </w:pPr>
            <w:r w:rsidRPr="00B97BE8">
              <w:rPr>
                <w:b/>
                <w:szCs w:val="24"/>
              </w:rPr>
              <w:t>Kokku:</w:t>
            </w:r>
          </w:p>
        </w:tc>
        <w:tc>
          <w:tcPr>
            <w:tcW w:w="3889" w:type="dxa"/>
            <w:vAlign w:val="center"/>
            <w:hideMark/>
          </w:tcPr>
          <w:p w14:paraId="3C425078" w14:textId="77777777" w:rsidR="00852312" w:rsidRPr="00B97BE8" w:rsidRDefault="00852312" w:rsidP="005B6597">
            <w:pPr>
              <w:spacing w:after="0" w:line="240" w:lineRule="auto"/>
              <w:rPr>
                <w:b/>
                <w:szCs w:val="24"/>
              </w:rPr>
            </w:pPr>
          </w:p>
        </w:tc>
        <w:tc>
          <w:tcPr>
            <w:tcW w:w="2177" w:type="dxa"/>
            <w:noWrap/>
            <w:vAlign w:val="center"/>
          </w:tcPr>
          <w:p w14:paraId="5715DDF0" w14:textId="46D2D0DF" w:rsidR="00852312" w:rsidRPr="00DF7CD2" w:rsidRDefault="003D59F7" w:rsidP="005B6597">
            <w:pPr>
              <w:spacing w:after="0" w:line="240" w:lineRule="auto"/>
              <w:jc w:val="center"/>
              <w:rPr>
                <w:bCs/>
                <w:szCs w:val="24"/>
              </w:rPr>
            </w:pPr>
            <w:ins w:id="178" w:author="Eerika Purgel" w:date="2025-10-29T14:51:00Z" w16du:dateUtc="2025-10-29T12:51:00Z">
              <w:r>
                <w:rPr>
                  <w:rFonts w:eastAsiaTheme="minorHAnsi"/>
                  <w:szCs w:val="24"/>
                </w:rPr>
                <w:t>3 283 813,72</w:t>
              </w:r>
            </w:ins>
            <w:del w:id="179" w:author="Eerika Purgel" w:date="2025-10-20T12:54:00Z" w16du:dateUtc="2025-10-20T09:54:00Z">
              <w:r w:rsidR="00852312" w:rsidRPr="00EA42EA" w:rsidDel="0000284E">
                <w:rPr>
                  <w:rFonts w:eastAsiaTheme="minorHAnsi"/>
                  <w:szCs w:val="24"/>
                </w:rPr>
                <w:delText>3</w:delText>
              </w:r>
              <w:r w:rsidR="00852312" w:rsidDel="0000284E">
                <w:rPr>
                  <w:rFonts w:eastAsiaTheme="minorHAnsi"/>
                  <w:szCs w:val="24"/>
                </w:rPr>
                <w:delText> </w:delText>
              </w:r>
              <w:r w:rsidR="00852312" w:rsidRPr="00EA42EA" w:rsidDel="0000284E">
                <w:rPr>
                  <w:rFonts w:eastAsiaTheme="minorHAnsi"/>
                  <w:szCs w:val="24"/>
                </w:rPr>
                <w:delText>352</w:delText>
              </w:r>
              <w:r w:rsidR="00852312" w:rsidDel="0000284E">
                <w:rPr>
                  <w:rFonts w:eastAsiaTheme="minorHAnsi"/>
                  <w:szCs w:val="24"/>
                </w:rPr>
                <w:delText xml:space="preserve"> </w:delText>
              </w:r>
              <w:r w:rsidR="00852312" w:rsidRPr="00EA42EA" w:rsidDel="0000284E">
                <w:rPr>
                  <w:rFonts w:eastAsiaTheme="minorHAnsi"/>
                  <w:szCs w:val="24"/>
                </w:rPr>
                <w:delText>941,18</w:delText>
              </w:r>
            </w:del>
          </w:p>
        </w:tc>
        <w:tc>
          <w:tcPr>
            <w:tcW w:w="2489" w:type="dxa"/>
            <w:vAlign w:val="center"/>
          </w:tcPr>
          <w:p w14:paraId="7CF031ED" w14:textId="64990ADF" w:rsidR="00852312" w:rsidRPr="00A34E2A" w:rsidRDefault="00BE7106" w:rsidP="005B6597">
            <w:pPr>
              <w:spacing w:after="0" w:line="240" w:lineRule="auto"/>
              <w:jc w:val="center"/>
              <w:rPr>
                <w:bCs/>
                <w:szCs w:val="24"/>
              </w:rPr>
            </w:pPr>
            <w:ins w:id="180" w:author="Eerika Purgel" w:date="2025-10-29T14:53:00Z" w16du:dateUtc="2025-10-29T12:53:00Z">
              <w:r>
                <w:rPr>
                  <w:bCs/>
                  <w:szCs w:val="24"/>
                </w:rPr>
                <w:t>2 791 241,66</w:t>
              </w:r>
            </w:ins>
            <w:del w:id="181" w:author="Eerika Purgel" w:date="2025-10-20T12:54:00Z" w16du:dateUtc="2025-10-20T09:54:00Z">
              <w:r w:rsidR="00852312" w:rsidDel="0000284E">
                <w:rPr>
                  <w:bCs/>
                  <w:szCs w:val="24"/>
                </w:rPr>
                <w:delText>2 850 000,00</w:delText>
              </w:r>
            </w:del>
          </w:p>
        </w:tc>
        <w:tc>
          <w:tcPr>
            <w:tcW w:w="1866" w:type="dxa"/>
            <w:vAlign w:val="center"/>
          </w:tcPr>
          <w:p w14:paraId="25B846F6" w14:textId="7CA7A219" w:rsidR="00852312" w:rsidRPr="00A34E2A" w:rsidRDefault="00BE7106" w:rsidP="005B6597">
            <w:pPr>
              <w:spacing w:after="0" w:line="240" w:lineRule="auto"/>
              <w:jc w:val="center"/>
              <w:rPr>
                <w:bCs/>
                <w:szCs w:val="24"/>
              </w:rPr>
            </w:pPr>
            <w:ins w:id="182" w:author="Eerika Purgel" w:date="2025-10-29T14:53:00Z" w16du:dateUtc="2025-10-29T12:53:00Z">
              <w:r>
                <w:rPr>
                  <w:bCs/>
                  <w:szCs w:val="24"/>
                </w:rPr>
                <w:t>492 572,06</w:t>
              </w:r>
            </w:ins>
            <w:del w:id="183" w:author="Eerika Purgel" w:date="2025-10-20T12:54:00Z" w16du:dateUtc="2025-10-20T09:54:00Z">
              <w:r w:rsidR="00852312" w:rsidDel="0000284E">
                <w:rPr>
                  <w:bCs/>
                  <w:szCs w:val="24"/>
                </w:rPr>
                <w:delText>502 941,18</w:delText>
              </w:r>
            </w:del>
          </w:p>
        </w:tc>
      </w:tr>
    </w:tbl>
    <w:p w14:paraId="267E1A42" w14:textId="77777777" w:rsidR="00852312" w:rsidRDefault="00852312" w:rsidP="001B21F8">
      <w:pPr>
        <w:tabs>
          <w:tab w:val="left" w:pos="2325"/>
        </w:tabs>
        <w:spacing w:after="0" w:line="240" w:lineRule="auto"/>
        <w:rPr>
          <w:szCs w:val="24"/>
        </w:rPr>
      </w:pPr>
    </w:p>
    <w:p w14:paraId="141EF45A" w14:textId="36F6B7DA" w:rsidR="001B21F8" w:rsidRDefault="001B21F8" w:rsidP="001B21F8">
      <w:pPr>
        <w:tabs>
          <w:tab w:val="left" w:pos="2325"/>
        </w:tabs>
        <w:spacing w:after="0" w:line="240" w:lineRule="auto"/>
        <w:rPr>
          <w:szCs w:val="24"/>
        </w:rPr>
      </w:pPr>
      <w:r>
        <w:rPr>
          <w:szCs w:val="24"/>
        </w:rPr>
        <w:t>Tabelis toodud tegevuste lõikes on võimalik juhtrühmal eelarvet muuta.</w:t>
      </w:r>
    </w:p>
    <w:p w14:paraId="47E34696" w14:textId="3A297179" w:rsidR="0030559A" w:rsidDel="00820F98" w:rsidRDefault="0030559A" w:rsidP="00820F98">
      <w:pPr>
        <w:tabs>
          <w:tab w:val="left" w:pos="2325"/>
        </w:tabs>
        <w:spacing w:after="0" w:line="240" w:lineRule="auto"/>
        <w:rPr>
          <w:del w:id="184" w:author="Eerika Purgel" w:date="2025-10-20T12:52:00Z" w16du:dateUtc="2025-10-20T09:52:00Z"/>
          <w:szCs w:val="24"/>
        </w:rPr>
      </w:pPr>
    </w:p>
    <w:p w14:paraId="1201DE1A" w14:textId="12E71B5F" w:rsidR="008D3155" w:rsidRDefault="008D3155" w:rsidP="00C06CA8">
      <w:pPr>
        <w:spacing w:after="4808" w:line="259" w:lineRule="auto"/>
        <w:ind w:left="0" w:firstLine="0"/>
      </w:pPr>
    </w:p>
    <w:sectPr w:rsidR="008D3155">
      <w:pgSz w:w="16838" w:h="11906" w:orient="landscape"/>
      <w:pgMar w:top="253" w:right="479" w:bottom="514" w:left="67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8472E" w14:textId="77777777" w:rsidR="00E4203B" w:rsidRDefault="00E4203B" w:rsidP="00E70B89">
      <w:pPr>
        <w:spacing w:after="0" w:line="240" w:lineRule="auto"/>
      </w:pPr>
      <w:r>
        <w:separator/>
      </w:r>
    </w:p>
  </w:endnote>
  <w:endnote w:type="continuationSeparator" w:id="0">
    <w:p w14:paraId="47FDF71E" w14:textId="77777777" w:rsidR="00E4203B" w:rsidRDefault="00E4203B" w:rsidP="00E7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C1C69" w14:textId="77777777" w:rsidR="00E4203B" w:rsidRDefault="00E4203B" w:rsidP="00E70B89">
      <w:pPr>
        <w:spacing w:after="0" w:line="240" w:lineRule="auto"/>
      </w:pPr>
      <w:r>
        <w:separator/>
      </w:r>
    </w:p>
  </w:footnote>
  <w:footnote w:type="continuationSeparator" w:id="0">
    <w:p w14:paraId="2B3AEE3A" w14:textId="77777777" w:rsidR="00E4203B" w:rsidRDefault="00E4203B" w:rsidP="00E70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1D7DAC"/>
    <w:multiLevelType w:val="hybridMultilevel"/>
    <w:tmpl w:val="F77A9164"/>
    <w:lvl w:ilvl="0" w:tplc="48AC743E">
      <w:start w:val="1"/>
      <w:numFmt w:val="decimal"/>
      <w:lvlText w:val="(%1)"/>
      <w:lvlJc w:val="left"/>
      <w:pPr>
        <w:ind w:left="7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C94890A">
      <w:start w:val="1"/>
      <w:numFmt w:val="lowerLetter"/>
      <w:lvlText w:val="%2"/>
      <w:lvlJc w:val="left"/>
      <w:pPr>
        <w:ind w:left="1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73A0FD4">
      <w:start w:val="1"/>
      <w:numFmt w:val="lowerRoman"/>
      <w:lvlText w:val="%3"/>
      <w:lvlJc w:val="left"/>
      <w:pPr>
        <w:ind w:left="25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718F086">
      <w:start w:val="1"/>
      <w:numFmt w:val="decimal"/>
      <w:lvlText w:val="%4"/>
      <w:lvlJc w:val="left"/>
      <w:pPr>
        <w:ind w:left="32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E84C952">
      <w:start w:val="1"/>
      <w:numFmt w:val="lowerLetter"/>
      <w:lvlText w:val="%5"/>
      <w:lvlJc w:val="left"/>
      <w:pPr>
        <w:ind w:left="3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A2480">
      <w:start w:val="1"/>
      <w:numFmt w:val="lowerRoman"/>
      <w:lvlText w:val="%6"/>
      <w:lvlJc w:val="left"/>
      <w:pPr>
        <w:ind w:left="47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8EF6C6">
      <w:start w:val="1"/>
      <w:numFmt w:val="decimal"/>
      <w:lvlText w:val="%7"/>
      <w:lvlJc w:val="left"/>
      <w:pPr>
        <w:ind w:left="5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CFE5300">
      <w:start w:val="1"/>
      <w:numFmt w:val="lowerLetter"/>
      <w:lvlText w:val="%8"/>
      <w:lvlJc w:val="left"/>
      <w:pPr>
        <w:ind w:left="6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74700C">
      <w:start w:val="1"/>
      <w:numFmt w:val="lowerRoman"/>
      <w:lvlText w:val="%9"/>
      <w:lvlJc w:val="left"/>
      <w:pPr>
        <w:ind w:left="6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3DE5CA1"/>
    <w:multiLevelType w:val="hybridMultilevel"/>
    <w:tmpl w:val="A0820642"/>
    <w:lvl w:ilvl="0" w:tplc="8B0CB07C">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D4D648">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8E7DA">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125A9A">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255D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09BA2">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6A3264">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549F02">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3072">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68896950">
    <w:abstractNumId w:val="1"/>
  </w:num>
  <w:num w:numId="2" w16cid:durableId="14519732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erika Purgel">
    <w15:presenceInfo w15:providerId="AD" w15:userId="S::Eerika.Purgel@envir.ee::0c6c4b8d-1728-431d-b5e7-fa8ad6bfe61d"/>
  </w15:person>
  <w15:person w15:author="Jaanika Vilde">
    <w15:presenceInfo w15:providerId="AD" w15:userId="S::jaanika.vilde@kik.ee::97812aea-8fb1-4e7d-ad71-71b02565525b"/>
  </w15:person>
  <w15:person w15:author="Mihkel Krusberg">
    <w15:presenceInfo w15:providerId="AD" w15:userId="S::Mihkel.Krusberg@kliimaministeerium.ee::01c68f94-1dd6-421f-be29-8b31b4c0e4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155"/>
    <w:rsid w:val="0000284E"/>
    <w:rsid w:val="000401D1"/>
    <w:rsid w:val="00074C6B"/>
    <w:rsid w:val="00075E37"/>
    <w:rsid w:val="00080034"/>
    <w:rsid w:val="000C46A0"/>
    <w:rsid w:val="00104FC5"/>
    <w:rsid w:val="00116483"/>
    <w:rsid w:val="001175C7"/>
    <w:rsid w:val="00137C15"/>
    <w:rsid w:val="00155292"/>
    <w:rsid w:val="001607C8"/>
    <w:rsid w:val="00175AC6"/>
    <w:rsid w:val="001B21F8"/>
    <w:rsid w:val="001B4A33"/>
    <w:rsid w:val="001C008A"/>
    <w:rsid w:val="001C4845"/>
    <w:rsid w:val="001D4666"/>
    <w:rsid w:val="001D7868"/>
    <w:rsid w:val="001E0102"/>
    <w:rsid w:val="002048D1"/>
    <w:rsid w:val="00214E0E"/>
    <w:rsid w:val="00216578"/>
    <w:rsid w:val="002168BD"/>
    <w:rsid w:val="002252A0"/>
    <w:rsid w:val="00230957"/>
    <w:rsid w:val="00245CAC"/>
    <w:rsid w:val="00246238"/>
    <w:rsid w:val="002515BB"/>
    <w:rsid w:val="0026345B"/>
    <w:rsid w:val="00267569"/>
    <w:rsid w:val="00287162"/>
    <w:rsid w:val="002A5F59"/>
    <w:rsid w:val="002D5F8B"/>
    <w:rsid w:val="0030559A"/>
    <w:rsid w:val="003069BA"/>
    <w:rsid w:val="0031187B"/>
    <w:rsid w:val="00313B0F"/>
    <w:rsid w:val="00321D99"/>
    <w:rsid w:val="003237F5"/>
    <w:rsid w:val="00334C34"/>
    <w:rsid w:val="0034332F"/>
    <w:rsid w:val="0034453D"/>
    <w:rsid w:val="0035113E"/>
    <w:rsid w:val="003518EB"/>
    <w:rsid w:val="00353135"/>
    <w:rsid w:val="00356DC4"/>
    <w:rsid w:val="00374A48"/>
    <w:rsid w:val="00377429"/>
    <w:rsid w:val="00383AF1"/>
    <w:rsid w:val="00384925"/>
    <w:rsid w:val="003A41D7"/>
    <w:rsid w:val="003C18FC"/>
    <w:rsid w:val="003D418D"/>
    <w:rsid w:val="003D59F7"/>
    <w:rsid w:val="003E178A"/>
    <w:rsid w:val="003E1C55"/>
    <w:rsid w:val="003F2983"/>
    <w:rsid w:val="003F539F"/>
    <w:rsid w:val="003F70BB"/>
    <w:rsid w:val="00400864"/>
    <w:rsid w:val="00403008"/>
    <w:rsid w:val="004061EE"/>
    <w:rsid w:val="004200E0"/>
    <w:rsid w:val="00421904"/>
    <w:rsid w:val="004220DB"/>
    <w:rsid w:val="004427BE"/>
    <w:rsid w:val="00444E1C"/>
    <w:rsid w:val="00450054"/>
    <w:rsid w:val="00453095"/>
    <w:rsid w:val="00454520"/>
    <w:rsid w:val="00475784"/>
    <w:rsid w:val="00477418"/>
    <w:rsid w:val="004A02AB"/>
    <w:rsid w:val="004A0EFB"/>
    <w:rsid w:val="004B1AFB"/>
    <w:rsid w:val="004C1CF3"/>
    <w:rsid w:val="00501588"/>
    <w:rsid w:val="00513D20"/>
    <w:rsid w:val="00530C84"/>
    <w:rsid w:val="00542AF0"/>
    <w:rsid w:val="00561020"/>
    <w:rsid w:val="005649C8"/>
    <w:rsid w:val="005678C5"/>
    <w:rsid w:val="00581335"/>
    <w:rsid w:val="0058569B"/>
    <w:rsid w:val="00586522"/>
    <w:rsid w:val="005874EA"/>
    <w:rsid w:val="0058794F"/>
    <w:rsid w:val="00593A91"/>
    <w:rsid w:val="005B1A65"/>
    <w:rsid w:val="005C3511"/>
    <w:rsid w:val="005E11D5"/>
    <w:rsid w:val="005E6F56"/>
    <w:rsid w:val="00610575"/>
    <w:rsid w:val="006111F9"/>
    <w:rsid w:val="00616EE5"/>
    <w:rsid w:val="00625632"/>
    <w:rsid w:val="0063028E"/>
    <w:rsid w:val="00642610"/>
    <w:rsid w:val="00653EA7"/>
    <w:rsid w:val="00681F66"/>
    <w:rsid w:val="00684594"/>
    <w:rsid w:val="006B68BD"/>
    <w:rsid w:val="006C4903"/>
    <w:rsid w:val="006D65FB"/>
    <w:rsid w:val="006E0AA3"/>
    <w:rsid w:val="006F260C"/>
    <w:rsid w:val="00720170"/>
    <w:rsid w:val="0074638D"/>
    <w:rsid w:val="007511A5"/>
    <w:rsid w:val="00751295"/>
    <w:rsid w:val="00767FD6"/>
    <w:rsid w:val="00775259"/>
    <w:rsid w:val="0077663D"/>
    <w:rsid w:val="00786320"/>
    <w:rsid w:val="007954EE"/>
    <w:rsid w:val="007A7302"/>
    <w:rsid w:val="007C3B5E"/>
    <w:rsid w:val="007C51D5"/>
    <w:rsid w:val="007D11A0"/>
    <w:rsid w:val="007D16C8"/>
    <w:rsid w:val="007D48A7"/>
    <w:rsid w:val="007E5A95"/>
    <w:rsid w:val="007E6AF2"/>
    <w:rsid w:val="007F4DB0"/>
    <w:rsid w:val="007F537B"/>
    <w:rsid w:val="007F59D6"/>
    <w:rsid w:val="008156F8"/>
    <w:rsid w:val="0081706D"/>
    <w:rsid w:val="00820F98"/>
    <w:rsid w:val="0082116E"/>
    <w:rsid w:val="00831124"/>
    <w:rsid w:val="00852312"/>
    <w:rsid w:val="008542B3"/>
    <w:rsid w:val="0086222F"/>
    <w:rsid w:val="00874A81"/>
    <w:rsid w:val="00891E45"/>
    <w:rsid w:val="008A41D5"/>
    <w:rsid w:val="008D3155"/>
    <w:rsid w:val="0091266B"/>
    <w:rsid w:val="00916DD8"/>
    <w:rsid w:val="00931B0F"/>
    <w:rsid w:val="00971FCE"/>
    <w:rsid w:val="009727C7"/>
    <w:rsid w:val="00986E73"/>
    <w:rsid w:val="009A693F"/>
    <w:rsid w:val="009C4E68"/>
    <w:rsid w:val="009D58F4"/>
    <w:rsid w:val="009F74A5"/>
    <w:rsid w:val="00A11444"/>
    <w:rsid w:val="00A2312B"/>
    <w:rsid w:val="00A32FAB"/>
    <w:rsid w:val="00A665C4"/>
    <w:rsid w:val="00A66C48"/>
    <w:rsid w:val="00A74F53"/>
    <w:rsid w:val="00A76996"/>
    <w:rsid w:val="00A979D2"/>
    <w:rsid w:val="00AB538E"/>
    <w:rsid w:val="00AC68AA"/>
    <w:rsid w:val="00AE2542"/>
    <w:rsid w:val="00B05CC0"/>
    <w:rsid w:val="00B2304F"/>
    <w:rsid w:val="00B23419"/>
    <w:rsid w:val="00B27D6D"/>
    <w:rsid w:val="00B30A06"/>
    <w:rsid w:val="00B33131"/>
    <w:rsid w:val="00B63125"/>
    <w:rsid w:val="00B671BF"/>
    <w:rsid w:val="00B678BB"/>
    <w:rsid w:val="00B72F69"/>
    <w:rsid w:val="00BE6C5A"/>
    <w:rsid w:val="00BE7106"/>
    <w:rsid w:val="00C06CA8"/>
    <w:rsid w:val="00C07888"/>
    <w:rsid w:val="00C20A91"/>
    <w:rsid w:val="00C3059A"/>
    <w:rsid w:val="00C432D0"/>
    <w:rsid w:val="00C509F2"/>
    <w:rsid w:val="00C617DB"/>
    <w:rsid w:val="00C67E70"/>
    <w:rsid w:val="00C76CCB"/>
    <w:rsid w:val="00CA0D82"/>
    <w:rsid w:val="00CB1B8E"/>
    <w:rsid w:val="00CB4EB4"/>
    <w:rsid w:val="00CC0A9E"/>
    <w:rsid w:val="00CE5AFA"/>
    <w:rsid w:val="00CE5F88"/>
    <w:rsid w:val="00CF420C"/>
    <w:rsid w:val="00CF6E12"/>
    <w:rsid w:val="00CF704E"/>
    <w:rsid w:val="00D03C07"/>
    <w:rsid w:val="00D12DC3"/>
    <w:rsid w:val="00D139EE"/>
    <w:rsid w:val="00D45986"/>
    <w:rsid w:val="00D7274F"/>
    <w:rsid w:val="00DA385E"/>
    <w:rsid w:val="00DB4597"/>
    <w:rsid w:val="00DC31DC"/>
    <w:rsid w:val="00DC50AD"/>
    <w:rsid w:val="00DD5CDB"/>
    <w:rsid w:val="00DE5D33"/>
    <w:rsid w:val="00E00752"/>
    <w:rsid w:val="00E014C8"/>
    <w:rsid w:val="00E15757"/>
    <w:rsid w:val="00E17635"/>
    <w:rsid w:val="00E366B9"/>
    <w:rsid w:val="00E4203B"/>
    <w:rsid w:val="00E423A9"/>
    <w:rsid w:val="00E5166A"/>
    <w:rsid w:val="00E70B89"/>
    <w:rsid w:val="00EA2803"/>
    <w:rsid w:val="00EB553C"/>
    <w:rsid w:val="00ED36C6"/>
    <w:rsid w:val="00EF17A3"/>
    <w:rsid w:val="00F03AAF"/>
    <w:rsid w:val="00F12096"/>
    <w:rsid w:val="00F35FB3"/>
    <w:rsid w:val="00F411E3"/>
    <w:rsid w:val="00F432F8"/>
    <w:rsid w:val="00F62C6F"/>
    <w:rsid w:val="00F62F6B"/>
    <w:rsid w:val="00F81093"/>
    <w:rsid w:val="00FA1910"/>
    <w:rsid w:val="00FA1BC2"/>
    <w:rsid w:val="00FC117E"/>
    <w:rsid w:val="00FE2D87"/>
    <w:rsid w:val="00FF69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51BF0"/>
  <w15:docId w15:val="{3FCD3D6A-640A-4803-B5C2-CCCEE607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 w:line="249" w:lineRule="auto"/>
      <w:ind w:left="718" w:hanging="718"/>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4" w:line="249" w:lineRule="auto"/>
      <w:ind w:left="44"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CA0D82"/>
    <w:pPr>
      <w:spacing w:after="0" w:line="240" w:lineRule="auto"/>
    </w:pPr>
    <w:rPr>
      <w:rFonts w:ascii="Times New Roman" w:eastAsia="Times New Roman" w:hAnsi="Times New Roman" w:cs="Times New Roman"/>
      <w:color w:val="000000"/>
      <w:sz w:val="24"/>
    </w:rPr>
  </w:style>
  <w:style w:type="character" w:customStyle="1" w:styleId="ui-provider">
    <w:name w:val="ui-provider"/>
    <w:basedOn w:val="Liguvaikefont"/>
    <w:rsid w:val="00CA0D82"/>
  </w:style>
  <w:style w:type="paragraph" w:styleId="Pis">
    <w:name w:val="header"/>
    <w:basedOn w:val="Normaallaad"/>
    <w:link w:val="PisMrk"/>
    <w:uiPriority w:val="99"/>
    <w:unhideWhenUsed/>
    <w:rsid w:val="00E70B89"/>
    <w:pPr>
      <w:tabs>
        <w:tab w:val="center" w:pos="4536"/>
        <w:tab w:val="right" w:pos="9072"/>
      </w:tabs>
      <w:spacing w:after="0" w:line="240" w:lineRule="auto"/>
    </w:pPr>
  </w:style>
  <w:style w:type="character" w:customStyle="1" w:styleId="PisMrk">
    <w:name w:val="Päis Märk"/>
    <w:basedOn w:val="Liguvaikefont"/>
    <w:link w:val="Pis"/>
    <w:uiPriority w:val="99"/>
    <w:rsid w:val="00E70B89"/>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E70B89"/>
    <w:pPr>
      <w:tabs>
        <w:tab w:val="center" w:pos="4536"/>
        <w:tab w:val="right" w:pos="9072"/>
      </w:tabs>
      <w:spacing w:after="0" w:line="240" w:lineRule="auto"/>
    </w:pPr>
  </w:style>
  <w:style w:type="character" w:customStyle="1" w:styleId="JalusMrk">
    <w:name w:val="Jalus Märk"/>
    <w:basedOn w:val="Liguvaikefont"/>
    <w:link w:val="Jalus"/>
    <w:uiPriority w:val="99"/>
    <w:rsid w:val="00E70B89"/>
    <w:rPr>
      <w:rFonts w:ascii="Times New Roman" w:eastAsia="Times New Roman" w:hAnsi="Times New Roman" w:cs="Times New Roman"/>
      <w:color w:val="000000"/>
      <w:sz w:val="24"/>
    </w:rPr>
  </w:style>
  <w:style w:type="character" w:styleId="Kommentaariviide">
    <w:name w:val="annotation reference"/>
    <w:basedOn w:val="Liguvaikefont"/>
    <w:uiPriority w:val="99"/>
    <w:semiHidden/>
    <w:unhideWhenUsed/>
    <w:rsid w:val="005B1A65"/>
    <w:rPr>
      <w:sz w:val="16"/>
      <w:szCs w:val="16"/>
    </w:rPr>
  </w:style>
  <w:style w:type="paragraph" w:styleId="Kommentaaritekst">
    <w:name w:val="annotation text"/>
    <w:basedOn w:val="Normaallaad"/>
    <w:link w:val="KommentaaritekstMrk"/>
    <w:uiPriority w:val="99"/>
    <w:unhideWhenUsed/>
    <w:rsid w:val="005B1A65"/>
    <w:pPr>
      <w:spacing w:line="240" w:lineRule="auto"/>
    </w:pPr>
    <w:rPr>
      <w:sz w:val="20"/>
      <w:szCs w:val="20"/>
    </w:rPr>
  </w:style>
  <w:style w:type="character" w:customStyle="1" w:styleId="KommentaaritekstMrk">
    <w:name w:val="Kommentaari tekst Märk"/>
    <w:basedOn w:val="Liguvaikefont"/>
    <w:link w:val="Kommentaaritekst"/>
    <w:uiPriority w:val="99"/>
    <w:rsid w:val="005B1A65"/>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5B1A65"/>
    <w:rPr>
      <w:b/>
      <w:bCs/>
    </w:rPr>
  </w:style>
  <w:style w:type="character" w:customStyle="1" w:styleId="KommentaariteemaMrk">
    <w:name w:val="Kommentaari teema Märk"/>
    <w:basedOn w:val="KommentaaritekstMrk"/>
    <w:link w:val="Kommentaariteema"/>
    <w:uiPriority w:val="99"/>
    <w:semiHidden/>
    <w:rsid w:val="005B1A65"/>
    <w:rPr>
      <w:rFonts w:ascii="Times New Roman" w:eastAsia="Times New Roman" w:hAnsi="Times New Roman" w:cs="Times New Roman"/>
      <w:b/>
      <w:bCs/>
      <w:color w:val="000000"/>
      <w:sz w:val="20"/>
      <w:szCs w:val="20"/>
    </w:rPr>
  </w:style>
  <w:style w:type="character" w:customStyle="1" w:styleId="cf01">
    <w:name w:val="cf01"/>
    <w:basedOn w:val="Liguvaikefont"/>
    <w:rsid w:val="00080034"/>
    <w:rPr>
      <w:rFonts w:ascii="Segoe UI" w:hAnsi="Segoe UI" w:cs="Segoe UI" w:hint="default"/>
      <w:sz w:val="18"/>
      <w:szCs w:val="18"/>
    </w:rPr>
  </w:style>
  <w:style w:type="table" w:styleId="Kontuurtabel">
    <w:name w:val="Table Grid"/>
    <w:basedOn w:val="Normaaltabel"/>
    <w:uiPriority w:val="39"/>
    <w:rsid w:val="001B21F8"/>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lgeltmrgatavrhutus">
    <w:name w:val="Intense Emphasis"/>
    <w:basedOn w:val="Liguvaikefont"/>
    <w:uiPriority w:val="21"/>
    <w:qFormat/>
    <w:rsid w:val="001B21F8"/>
    <w:rPr>
      <w:rFonts w:cs="Times New Roman"/>
      <w:b/>
      <w:bCs/>
      <w:i/>
      <w:iCs/>
      <w:color w:val="4472C4" w:themeColor="accent1"/>
    </w:rPr>
  </w:style>
  <w:style w:type="paragraph" w:customStyle="1" w:styleId="pf0">
    <w:name w:val="pf0"/>
    <w:basedOn w:val="Normaallaad"/>
    <w:rsid w:val="005874EA"/>
    <w:pPr>
      <w:spacing w:before="100" w:beforeAutospacing="1" w:after="100" w:afterAutospacing="1" w:line="240" w:lineRule="auto"/>
      <w:ind w:left="0" w:firstLine="0"/>
      <w:jc w:val="left"/>
    </w:pPr>
    <w:rPr>
      <w:color w:val="auto"/>
      <w:kern w:val="0"/>
      <w:szCs w:val="24"/>
      <w14:ligatures w14:val="none"/>
    </w:rPr>
  </w:style>
  <w:style w:type="paragraph" w:styleId="Loendilik">
    <w:name w:val="List Paragraph"/>
    <w:basedOn w:val="Normaallaad"/>
    <w:uiPriority w:val="34"/>
    <w:qFormat/>
    <w:rsid w:val="007F59D6"/>
    <w:pPr>
      <w:spacing w:after="5"/>
      <w:ind w:left="720" w:hanging="1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773">
      <w:bodyDiv w:val="1"/>
      <w:marLeft w:val="0"/>
      <w:marRight w:val="0"/>
      <w:marTop w:val="0"/>
      <w:marBottom w:val="0"/>
      <w:divBdr>
        <w:top w:val="none" w:sz="0" w:space="0" w:color="auto"/>
        <w:left w:val="none" w:sz="0" w:space="0" w:color="auto"/>
        <w:bottom w:val="none" w:sz="0" w:space="0" w:color="auto"/>
        <w:right w:val="none" w:sz="0" w:space="0" w:color="auto"/>
      </w:divBdr>
    </w:div>
    <w:div w:id="1659117586">
      <w:bodyDiv w:val="1"/>
      <w:marLeft w:val="0"/>
      <w:marRight w:val="0"/>
      <w:marTop w:val="0"/>
      <w:marBottom w:val="0"/>
      <w:divBdr>
        <w:top w:val="none" w:sz="0" w:space="0" w:color="auto"/>
        <w:left w:val="none" w:sz="0" w:space="0" w:color="auto"/>
        <w:bottom w:val="none" w:sz="0" w:space="0" w:color="auto"/>
        <w:right w:val="none" w:sz="0" w:space="0" w:color="auto"/>
      </w:divBdr>
      <w:divsChild>
        <w:div w:id="1986658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litsus.ee/strateegia-eesti-2035-arengukavad-ja-planeering/strateegia/aluspohimotted-ja-sihid" TargetMode="External"/><Relationship Id="rId5" Type="http://schemas.openxmlformats.org/officeDocument/2006/relationships/footnotes" Target="footnotes.xml"/><Relationship Id="rId10" Type="http://schemas.openxmlformats.org/officeDocument/2006/relationships/hyperlink" Target="https://valitsus.ee/strateegia-eesti-2035-arengukavad-ja-planeering/strateegia/aluspohimotted-ja-sihid" TargetMode="External"/><Relationship Id="rId4" Type="http://schemas.openxmlformats.org/officeDocument/2006/relationships/webSettings" Target="webSettings.xml"/><Relationship Id="rId9" Type="http://schemas.openxmlformats.org/officeDocument/2006/relationships/hyperlink" Target="https://valitsus.ee/strateegia-eesti-2035-arengukavad-ja-planeering/strateegia/aluspohimotted-ja-sihid"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1810</TotalTime>
  <Pages>10</Pages>
  <Words>3667</Words>
  <Characters>21273</Characters>
  <Application>Microsoft Office Word</Application>
  <DocSecurity>0</DocSecurity>
  <Lines>177</Lines>
  <Paragraphs>49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Terviktekst (Toetuse andmise tingimuste kehtestamine ning 2023– 2029 tegevuskava ja eelarve kinnitamine ringmajanduse alase teavituste ja koolituste läbiviimiseks ning lahenduste rakendamiseks)</vt:lpstr>
      <vt:lpstr>Käskkrija_teavitus-terviktekst_062024</vt:lpstr>
    </vt:vector>
  </TitlesOfParts>
  <Company>KeMIT</Company>
  <LinksUpToDate>false</LinksUpToDate>
  <CharactersWithSpaces>24891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Terviktekst (Toetuse andmise tingimuste kehtestamine ning 2023– 2029 tegevuskava ja eelarve kinnitamine ringmajanduse alase teavituste ja koolituste läbiviimiseks ning lahenduste rakendamiseks)</dc:title>
  <dc:subject/>
  <dc:creator>Krista Kupits</dc:creator>
  <cp:lastModifiedBy>Eerika Purgel</cp:lastModifiedBy>
  <cp:revision>42</cp:revision>
  <dcterms:created xsi:type="dcterms:W3CDTF">2025-10-23T10:41:00Z</dcterms:created>
  <dcterms:modified xsi:type="dcterms:W3CDTF">2025-11-25T14:08:00Z</dcterms:modified>
</cp:coreProperties>
</file>